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C7FA47" w14:textId="301E5778" w:rsidR="00402791" w:rsidRPr="00402063" w:rsidRDefault="00A44C3B" w:rsidP="002225B4">
      <w:pPr>
        <w:pBdr>
          <w:top w:val="single" w:sz="12" w:space="1" w:color="auto"/>
          <w:bottom w:val="single" w:sz="12" w:space="1" w:color="auto"/>
        </w:pBdr>
        <w:contextualSpacing/>
        <w:jc w:val="center"/>
        <w:rPr>
          <w:rFonts w:cstheme="minorHAnsi"/>
          <w:b/>
          <w:bCs/>
          <w:color w:val="000000"/>
          <w:u w:val="single"/>
        </w:rPr>
      </w:pPr>
      <w:r w:rsidRPr="00402063">
        <w:rPr>
          <w:rFonts w:cstheme="minorHAnsi"/>
          <w:b/>
          <w:bCs/>
          <w:noProof/>
          <w:color w:val="000000"/>
          <w:sz w:val="28"/>
          <w:lang w:eastAsia="en-GB"/>
        </w:rPr>
        <w:drawing>
          <wp:anchor distT="0" distB="0" distL="114300" distR="114300" simplePos="0" relativeHeight="251656704" behindDoc="0" locked="0" layoutInCell="1" allowOverlap="1" wp14:anchorId="0998FE28" wp14:editId="170E6C9D">
            <wp:simplePos x="0" y="0"/>
            <wp:positionH relativeFrom="margin">
              <wp:posOffset>6183630</wp:posOffset>
            </wp:positionH>
            <wp:positionV relativeFrom="paragraph">
              <wp:posOffset>133350</wp:posOffset>
            </wp:positionV>
            <wp:extent cx="462280" cy="46164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003B0623" w:rsidRPr="00402063">
        <w:rPr>
          <w:rFonts w:cstheme="minorHAnsi"/>
          <w:b/>
          <w:bCs/>
          <w:noProof/>
          <w:color w:val="000000"/>
          <w:sz w:val="28"/>
          <w:lang w:eastAsia="en-GB"/>
        </w:rPr>
        <w:drawing>
          <wp:anchor distT="0" distB="0" distL="114300" distR="114300" simplePos="0" relativeHeight="251670016" behindDoc="0" locked="0" layoutInCell="1" allowOverlap="1" wp14:anchorId="553FAD03" wp14:editId="5832CE39">
            <wp:simplePos x="0" y="0"/>
            <wp:positionH relativeFrom="column">
              <wp:posOffset>0</wp:posOffset>
            </wp:positionH>
            <wp:positionV relativeFrom="paragraph">
              <wp:posOffset>217805</wp:posOffset>
            </wp:positionV>
            <wp:extent cx="938150" cy="29286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3EEAB95D" w14:textId="4C27FE61" w:rsidR="002225B4" w:rsidRPr="00402063" w:rsidRDefault="002225B4" w:rsidP="002225B4">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57B6B95F" w14:textId="77777777" w:rsidR="00402791" w:rsidRPr="00402063" w:rsidRDefault="00402791" w:rsidP="002225B4">
      <w:pPr>
        <w:pBdr>
          <w:top w:val="single" w:sz="12" w:space="1" w:color="auto"/>
          <w:bottom w:val="single" w:sz="12" w:space="1" w:color="auto"/>
        </w:pBdr>
        <w:contextualSpacing/>
        <w:jc w:val="center"/>
        <w:rPr>
          <w:rFonts w:cstheme="minorHAnsi"/>
          <w:b/>
          <w:bCs/>
          <w:color w:val="000000"/>
        </w:rPr>
      </w:pPr>
    </w:p>
    <w:p w14:paraId="4DD609DD" w14:textId="1A2A284B" w:rsidR="00FB07C4" w:rsidRPr="00402063" w:rsidRDefault="00FB07C4" w:rsidP="007559D8">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0E4E3D" w:rsidRPr="00402063" w14:paraId="482D47FF" w14:textId="77777777" w:rsidTr="007559D8">
        <w:trPr>
          <w:trHeight w:val="510"/>
        </w:trPr>
        <w:tc>
          <w:tcPr>
            <w:tcW w:w="2268" w:type="dxa"/>
            <w:vMerge w:val="restart"/>
            <w:tcBorders>
              <w:top w:val="nil"/>
              <w:left w:val="nil"/>
              <w:right w:val="single" w:sz="4" w:space="0" w:color="auto"/>
            </w:tcBorders>
          </w:tcPr>
          <w:p w14:paraId="0BA4FDEA" w14:textId="77777777" w:rsidR="000E4E3D" w:rsidRPr="00402063" w:rsidRDefault="000E4E3D" w:rsidP="003E5F17">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53ADA8B0" w14:textId="77777777" w:rsidR="000E4E3D" w:rsidRPr="00402063" w:rsidRDefault="000E4E3D" w:rsidP="003E5F17">
            <w:pPr>
              <w:spacing w:before="100" w:beforeAutospacing="1" w:after="100" w:afterAutospacing="1"/>
              <w:rPr>
                <w:rFonts w:eastAsia="Times New Roman" w:cstheme="minorHAnsi"/>
                <w:b/>
                <w:bCs/>
                <w:color w:val="666666"/>
                <w:lang w:eastAsia="en-GB"/>
              </w:rPr>
            </w:pPr>
          </w:p>
        </w:tc>
      </w:tr>
      <w:tr w:rsidR="000E4E3D" w:rsidRPr="00402063" w14:paraId="3735FD51" w14:textId="77777777" w:rsidTr="007559D8">
        <w:trPr>
          <w:trHeight w:val="284"/>
        </w:trPr>
        <w:tc>
          <w:tcPr>
            <w:tcW w:w="2268" w:type="dxa"/>
            <w:vMerge/>
            <w:tcBorders>
              <w:left w:val="nil"/>
              <w:bottom w:val="nil"/>
              <w:right w:val="nil"/>
            </w:tcBorders>
          </w:tcPr>
          <w:p w14:paraId="0C2FD63C" w14:textId="77777777" w:rsidR="000E4E3D" w:rsidRPr="00402063" w:rsidRDefault="000E4E3D" w:rsidP="003E5F17">
            <w:pPr>
              <w:spacing w:before="100" w:beforeAutospacing="1" w:after="100" w:afterAutospacing="1"/>
              <w:rPr>
                <w:rFonts w:cstheme="minorHAnsi"/>
                <w:b/>
                <w:bCs/>
                <w:lang w:val="en-US"/>
              </w:rPr>
            </w:pPr>
          </w:p>
        </w:tc>
        <w:tc>
          <w:tcPr>
            <w:tcW w:w="8188" w:type="dxa"/>
            <w:gridSpan w:val="2"/>
            <w:tcBorders>
              <w:left w:val="nil"/>
              <w:right w:val="nil"/>
            </w:tcBorders>
          </w:tcPr>
          <w:p w14:paraId="223A720C" w14:textId="77777777" w:rsidR="000E4E3D" w:rsidRPr="00402063" w:rsidRDefault="000E4E3D" w:rsidP="003E5F17">
            <w:pPr>
              <w:spacing w:before="100" w:beforeAutospacing="1" w:after="100" w:afterAutospacing="1"/>
              <w:rPr>
                <w:rFonts w:cstheme="minorHAnsi"/>
                <w:b/>
                <w:bCs/>
                <w:lang w:val="en-US"/>
              </w:rPr>
            </w:pPr>
          </w:p>
        </w:tc>
      </w:tr>
      <w:tr w:rsidR="000E4E3D" w:rsidRPr="00402063" w14:paraId="25CD7180" w14:textId="77777777" w:rsidTr="007559D8">
        <w:trPr>
          <w:trHeight w:val="510"/>
        </w:trPr>
        <w:tc>
          <w:tcPr>
            <w:tcW w:w="2268" w:type="dxa"/>
            <w:vMerge w:val="restart"/>
            <w:tcBorders>
              <w:top w:val="nil"/>
              <w:left w:val="nil"/>
              <w:right w:val="single" w:sz="4" w:space="0" w:color="auto"/>
            </w:tcBorders>
          </w:tcPr>
          <w:p w14:paraId="2D43E6CA" w14:textId="77777777" w:rsidR="000E4E3D" w:rsidRPr="00402063" w:rsidRDefault="000E4E3D" w:rsidP="003E5F17">
            <w:pPr>
              <w:spacing w:before="100" w:beforeAutospacing="1" w:after="100" w:afterAutospacing="1"/>
              <w:rPr>
                <w:rFonts w:cstheme="minorHAnsi"/>
                <w:b/>
                <w:bCs/>
                <w:lang w:val="en-US"/>
              </w:rPr>
            </w:pPr>
            <w:r w:rsidRPr="00402063">
              <w:rPr>
                <w:rFonts w:cstheme="minorHAnsi"/>
                <w:b/>
                <w:bCs/>
                <w:sz w:val="24"/>
                <w:lang w:val="en-US"/>
              </w:rPr>
              <w:t xml:space="preserve">Patient Name: </w:t>
            </w:r>
            <w:r w:rsidRPr="00402063">
              <w:rPr>
                <w:rFonts w:cstheme="minorHAnsi"/>
                <w:b/>
                <w:bCs/>
                <w:sz w:val="24"/>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20F9AF79" w14:textId="77777777" w:rsidR="000E4E3D" w:rsidRPr="00402063" w:rsidRDefault="000E4E3D" w:rsidP="003E5F17">
            <w:pPr>
              <w:spacing w:before="100" w:beforeAutospacing="1" w:after="100" w:afterAutospacing="1"/>
              <w:rPr>
                <w:rFonts w:cstheme="minorHAnsi"/>
                <w:b/>
                <w:bCs/>
                <w:lang w:val="en-US"/>
              </w:rPr>
            </w:pPr>
          </w:p>
        </w:tc>
      </w:tr>
      <w:tr w:rsidR="000E4E3D" w:rsidRPr="00402063" w14:paraId="6355E64D" w14:textId="77777777" w:rsidTr="007559D8">
        <w:trPr>
          <w:trHeight w:val="284"/>
        </w:trPr>
        <w:tc>
          <w:tcPr>
            <w:tcW w:w="2268" w:type="dxa"/>
            <w:vMerge/>
            <w:tcBorders>
              <w:left w:val="nil"/>
              <w:bottom w:val="nil"/>
              <w:right w:val="nil"/>
            </w:tcBorders>
          </w:tcPr>
          <w:p w14:paraId="55880C59" w14:textId="77777777" w:rsidR="000E4E3D" w:rsidRPr="00402063" w:rsidRDefault="000E4E3D" w:rsidP="003E5F17">
            <w:pPr>
              <w:spacing w:before="100" w:beforeAutospacing="1" w:after="100" w:afterAutospacing="1"/>
              <w:rPr>
                <w:rFonts w:cstheme="minorHAnsi"/>
                <w:b/>
                <w:bCs/>
                <w:lang w:val="en-US"/>
              </w:rPr>
            </w:pPr>
          </w:p>
        </w:tc>
        <w:tc>
          <w:tcPr>
            <w:tcW w:w="8188" w:type="dxa"/>
            <w:gridSpan w:val="2"/>
            <w:tcBorders>
              <w:left w:val="nil"/>
              <w:bottom w:val="nil"/>
              <w:right w:val="nil"/>
            </w:tcBorders>
          </w:tcPr>
          <w:p w14:paraId="5F4E8BCB" w14:textId="77777777" w:rsidR="000E4E3D" w:rsidRPr="00402063" w:rsidRDefault="000E4E3D" w:rsidP="003E5F17">
            <w:pPr>
              <w:spacing w:before="100" w:beforeAutospacing="1" w:after="100" w:afterAutospacing="1"/>
              <w:rPr>
                <w:rFonts w:cstheme="minorHAnsi"/>
                <w:b/>
                <w:bCs/>
                <w:lang w:val="en-US"/>
              </w:rPr>
            </w:pPr>
          </w:p>
        </w:tc>
      </w:tr>
      <w:tr w:rsidR="007559D8" w:rsidRPr="00402063" w14:paraId="24363DDA" w14:textId="77777777" w:rsidTr="007559D8">
        <w:trPr>
          <w:gridAfter w:val="1"/>
          <w:wAfter w:w="4786" w:type="dxa"/>
          <w:trHeight w:val="454"/>
        </w:trPr>
        <w:tc>
          <w:tcPr>
            <w:tcW w:w="2268" w:type="dxa"/>
            <w:tcBorders>
              <w:top w:val="nil"/>
              <w:left w:val="nil"/>
              <w:bottom w:val="nil"/>
              <w:right w:val="single" w:sz="4" w:space="0" w:color="auto"/>
            </w:tcBorders>
          </w:tcPr>
          <w:p w14:paraId="717105F7" w14:textId="3111E744" w:rsidR="007559D8" w:rsidRPr="00402063" w:rsidRDefault="007559D8" w:rsidP="007559D8">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 xml:space="preserve">(enter after </w:t>
            </w:r>
            <w:proofErr w:type="spellStart"/>
            <w:r w:rsidRPr="00402063">
              <w:rPr>
                <w:rFonts w:cstheme="minorHAnsi"/>
                <w:bCs/>
                <w:sz w:val="18"/>
                <w:lang w:val="en-US"/>
              </w:rPr>
              <w:t>randomisation</w:t>
            </w:r>
            <w:proofErr w:type="spellEnd"/>
            <w:r w:rsidRPr="00402063">
              <w:rPr>
                <w:rFonts w:cstheme="minorHAnsi"/>
                <w:bCs/>
                <w:sz w:val="18"/>
                <w:lang w:val="en-US"/>
              </w:rPr>
              <w:t>)</w:t>
            </w:r>
          </w:p>
        </w:tc>
        <w:tc>
          <w:tcPr>
            <w:tcW w:w="3402" w:type="dxa"/>
            <w:tcBorders>
              <w:left w:val="single" w:sz="4" w:space="0" w:color="auto"/>
            </w:tcBorders>
          </w:tcPr>
          <w:p w14:paraId="17FEC773" w14:textId="77777777" w:rsidR="000E4E3D" w:rsidRPr="00402063" w:rsidRDefault="000E4E3D" w:rsidP="003E5F17">
            <w:pPr>
              <w:spacing w:before="100" w:beforeAutospacing="1" w:after="100" w:afterAutospacing="1"/>
              <w:rPr>
                <w:rFonts w:cstheme="minorHAnsi"/>
                <w:b/>
                <w:bCs/>
                <w:lang w:val="en-US"/>
              </w:rPr>
            </w:pPr>
          </w:p>
        </w:tc>
      </w:tr>
    </w:tbl>
    <w:tbl>
      <w:tblPr>
        <w:tblW w:w="0" w:type="auto"/>
        <w:tblInd w:w="85" w:type="dxa"/>
        <w:tblLook w:val="01E0" w:firstRow="1" w:lastRow="1" w:firstColumn="1" w:lastColumn="1" w:noHBand="0" w:noVBand="0"/>
      </w:tblPr>
      <w:tblGrid>
        <w:gridCol w:w="9239"/>
      </w:tblGrid>
      <w:tr w:rsidR="00033D88" w:rsidRPr="00402063" w14:paraId="6B9C56F5" w14:textId="77777777" w:rsidTr="000C3EC6">
        <w:trPr>
          <w:trHeight w:val="689"/>
        </w:trPr>
        <w:tc>
          <w:tcPr>
            <w:tcW w:w="9239"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6937526E" w14:textId="1B91F025" w:rsidR="000C3EC6" w:rsidRPr="00402063" w:rsidRDefault="000C3EC6" w:rsidP="000C3EC6">
            <w:pPr>
              <w:pStyle w:val="ListParagraph"/>
              <w:spacing w:after="0" w:line="240" w:lineRule="auto"/>
              <w:ind w:left="0" w:right="-57"/>
              <w:jc w:val="both"/>
              <w:rPr>
                <w:rFonts w:cstheme="minorHAnsi"/>
              </w:rPr>
            </w:pPr>
          </w:p>
          <w:p w14:paraId="672AAF84" w14:textId="508F6BF4" w:rsidR="00033D88" w:rsidRPr="00402063" w:rsidRDefault="004A76B8" w:rsidP="00EA49B3">
            <w:pPr>
              <w:pStyle w:val="ListParagraph"/>
              <w:numPr>
                <w:ilvl w:val="0"/>
                <w:numId w:val="3"/>
              </w:numPr>
              <w:spacing w:after="0" w:line="240" w:lineRule="auto"/>
              <w:ind w:left="-57" w:right="-57" w:hanging="357"/>
              <w:jc w:val="both"/>
              <w:rPr>
                <w:rFonts w:cstheme="minorHAnsi"/>
              </w:rPr>
            </w:pPr>
            <w:r w:rsidRPr="00402063">
              <w:rPr>
                <w:rFonts w:cstheme="minorHAnsi"/>
                <w:b/>
              </w:rPr>
              <w:t xml:space="preserve">1. </w:t>
            </w:r>
            <w:r w:rsidR="00033D88" w:rsidRPr="00402063">
              <w:rPr>
                <w:rFonts w:cstheme="minorHAnsi"/>
                <w:b/>
              </w:rPr>
              <w:t xml:space="preserve">Information about the study </w:t>
            </w:r>
            <w:proofErr w:type="gramStart"/>
            <w:r w:rsidR="00033D88" w:rsidRPr="00402063">
              <w:rPr>
                <w:rFonts w:cstheme="minorHAnsi"/>
                <w:b/>
              </w:rPr>
              <w:t>has been provided</w:t>
            </w:r>
            <w:proofErr w:type="gramEnd"/>
            <w:r w:rsidR="00033D88" w:rsidRPr="00402063">
              <w:rPr>
                <w:rFonts w:cstheme="minorHAnsi"/>
                <w:b/>
              </w:rPr>
              <w:t xml:space="preserve"> to me:</w:t>
            </w:r>
            <w:r w:rsidR="00033D88" w:rsidRPr="00402063">
              <w:rPr>
                <w:rFonts w:cstheme="minorHAnsi"/>
              </w:rPr>
              <w:t xml:space="preserve"> I confirm that I have read </w:t>
            </w:r>
            <w:ins w:id="0" w:author="Martin Landray" w:date="2020-03-21T08:02:00Z">
              <w:r w:rsidR="00475B52">
                <w:rPr>
                  <w:rFonts w:cstheme="minorHAnsi"/>
                </w:rPr>
                <w:t xml:space="preserve">(or had read to me) </w:t>
              </w:r>
            </w:ins>
            <w:r w:rsidR="00033D88" w:rsidRPr="00402063">
              <w:rPr>
                <w:rFonts w:cstheme="minorHAnsi"/>
              </w:rPr>
              <w:t>and understood the Participant Information Leaflet</w:t>
            </w:r>
            <w:r w:rsidRPr="00402063">
              <w:rPr>
                <w:rFonts w:cstheme="minorHAnsi"/>
              </w:rPr>
              <w:t xml:space="preserve"> (</w:t>
            </w:r>
            <w:r w:rsidR="00402791" w:rsidRPr="00402063">
              <w:rPr>
                <w:rFonts w:cstheme="minorHAnsi"/>
              </w:rPr>
              <w:t>V</w:t>
            </w:r>
            <w:ins w:id="1" w:author="Martin Landray" w:date="2020-03-21T08:00:00Z">
              <w:r w:rsidR="00475B52">
                <w:rPr>
                  <w:rFonts w:cstheme="minorHAnsi"/>
                </w:rPr>
                <w:t>2</w:t>
              </w:r>
            </w:ins>
            <w:del w:id="2" w:author="Martin Landray" w:date="2020-03-21T08:00:00Z">
              <w:r w:rsidR="00402791" w:rsidRPr="00402063" w:rsidDel="00475B52">
                <w:rPr>
                  <w:rFonts w:cstheme="minorHAnsi"/>
                </w:rPr>
                <w:delText>1</w:delText>
              </w:r>
            </w:del>
            <w:r w:rsidR="00402791" w:rsidRPr="00402063">
              <w:rPr>
                <w:rFonts w:cstheme="minorHAnsi"/>
              </w:rPr>
              <w:t xml:space="preserve">.0 </w:t>
            </w:r>
            <w:del w:id="3" w:author="Martin Landray" w:date="2020-03-21T08:01:00Z">
              <w:r w:rsidR="00402791" w:rsidRPr="00402063" w:rsidDel="00475B52">
                <w:rPr>
                  <w:rFonts w:cstheme="minorHAnsi"/>
                </w:rPr>
                <w:delText>13</w:delText>
              </w:r>
            </w:del>
            <w:ins w:id="4" w:author="Martin Landray" w:date="2020-03-21T08:01:00Z">
              <w:r w:rsidR="00475B52">
                <w:rPr>
                  <w:rFonts w:cstheme="minorHAnsi"/>
                </w:rPr>
                <w:t>20</w:t>
              </w:r>
            </w:ins>
            <w:r w:rsidR="00402791" w:rsidRPr="00402063">
              <w:rPr>
                <w:rFonts w:cstheme="minorHAnsi"/>
              </w:rPr>
              <w:t>-Mar-2020</w:t>
            </w:r>
            <w:r w:rsidRPr="00402063">
              <w:rPr>
                <w:rFonts w:cstheme="minorHAnsi"/>
              </w:rPr>
              <w:t>)</w:t>
            </w:r>
            <w:r w:rsidR="00033D88" w:rsidRPr="00402063">
              <w:rPr>
                <w:rFonts w:cstheme="minorHAnsi"/>
              </w:rPr>
              <w:t xml:space="preserve"> </w:t>
            </w:r>
            <w:ins w:id="5" w:author="Peter Horby" w:date="2020-03-21T13:36:00Z">
              <w:r w:rsidR="003F41C1">
                <w:rPr>
                  <w:rFonts w:cstheme="minorHAnsi"/>
                </w:rPr>
                <w:t xml:space="preserve">and </w:t>
              </w:r>
            </w:ins>
            <w:r w:rsidR="00033D88" w:rsidRPr="00402063">
              <w:rPr>
                <w:rFonts w:cstheme="minorHAnsi"/>
              </w:rPr>
              <w:t xml:space="preserve">I have had the opportunity to consider the information and ask questions. These </w:t>
            </w:r>
            <w:proofErr w:type="gramStart"/>
            <w:r w:rsidR="00033D88" w:rsidRPr="00402063">
              <w:rPr>
                <w:rFonts w:cstheme="minorHAnsi"/>
              </w:rPr>
              <w:t>have been answered</w:t>
            </w:r>
            <w:proofErr w:type="gramEnd"/>
            <w:r w:rsidR="00033D88" w:rsidRPr="00402063">
              <w:rPr>
                <w:rFonts w:cstheme="minorHAnsi"/>
              </w:rPr>
              <w:t xml:space="preserve"> satisfactorily.</w:t>
            </w:r>
          </w:p>
        </w:tc>
      </w:tr>
      <w:tr w:rsidR="00033D88" w:rsidRPr="00402063" w14:paraId="6E557D8D" w14:textId="77777777" w:rsidTr="000C3EC6">
        <w:trPr>
          <w:trHeight w:val="20"/>
        </w:trPr>
        <w:tc>
          <w:tcPr>
            <w:tcW w:w="9239"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67C0E671" w14:textId="3452114C" w:rsidR="00033D88" w:rsidRPr="00402063" w:rsidRDefault="004A76B8" w:rsidP="008915E8">
            <w:pPr>
              <w:spacing w:after="0" w:line="240" w:lineRule="auto"/>
              <w:ind w:left="-57" w:right="-57"/>
              <w:jc w:val="both"/>
              <w:rPr>
                <w:rFonts w:cstheme="minorHAnsi"/>
              </w:rPr>
            </w:pPr>
            <w:r w:rsidRPr="00402063">
              <w:rPr>
                <w:rFonts w:cstheme="minorHAnsi"/>
                <w:b/>
              </w:rPr>
              <w:t xml:space="preserve">2. </w:t>
            </w:r>
            <w:r w:rsidR="00033D88" w:rsidRPr="00402063">
              <w:rPr>
                <w:rFonts w:cstheme="minorHAnsi"/>
                <w:b/>
              </w:rPr>
              <w:t xml:space="preserve">Voluntary participation: </w:t>
            </w:r>
            <w:r w:rsidR="00033D88" w:rsidRPr="00402063">
              <w:rPr>
                <w:rFonts w:cstheme="minorHAnsi"/>
              </w:rPr>
              <w:t xml:space="preserve">I understand that my participation is voluntary and that I am free to withdraw at any time, without giving any reason, and without my medical care or legal rights </w:t>
            </w:r>
            <w:proofErr w:type="gramStart"/>
            <w:r w:rsidR="00033D88" w:rsidRPr="00402063">
              <w:rPr>
                <w:rFonts w:cstheme="minorHAnsi"/>
              </w:rPr>
              <w:t>being affected</w:t>
            </w:r>
            <w:proofErr w:type="gramEnd"/>
            <w:r w:rsidR="00033D88" w:rsidRPr="00402063">
              <w:rPr>
                <w:rFonts w:cstheme="minorHAnsi"/>
              </w:rPr>
              <w:t>.</w:t>
            </w:r>
          </w:p>
        </w:tc>
      </w:tr>
      <w:tr w:rsidR="00033D88" w:rsidRPr="00402063" w14:paraId="060589A0" w14:textId="77777777" w:rsidTr="000C3EC6">
        <w:trPr>
          <w:trHeight w:val="704"/>
        </w:trPr>
        <w:tc>
          <w:tcPr>
            <w:tcW w:w="9239"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60BE77C4" w14:textId="7063F014" w:rsidR="00033D88" w:rsidRPr="00402063" w:rsidRDefault="004A76B8" w:rsidP="008915E8">
            <w:pPr>
              <w:spacing w:before="100" w:after="0" w:line="240" w:lineRule="auto"/>
              <w:ind w:left="-57" w:right="-57"/>
              <w:jc w:val="both"/>
              <w:rPr>
                <w:rFonts w:cstheme="minorHAnsi"/>
              </w:rPr>
            </w:pPr>
            <w:r w:rsidRPr="00402063">
              <w:rPr>
                <w:rFonts w:cstheme="minorHAnsi"/>
                <w:b/>
              </w:rPr>
              <w:t xml:space="preserve">3. </w:t>
            </w:r>
            <w:r w:rsidR="00033D88" w:rsidRPr="00402063">
              <w:rPr>
                <w:rFonts w:cstheme="minorHAnsi"/>
                <w:b/>
              </w:rPr>
              <w:t xml:space="preserve">Access to study data about me: </w:t>
            </w:r>
            <w:r w:rsidR="00033D88" w:rsidRPr="00402063">
              <w:rPr>
                <w:rFonts w:cstheme="minorHAnsi"/>
              </w:rPr>
              <w:t xml:space="preserve">I give permission for relevant sections of my medical notes and information collected during the study to </w:t>
            </w:r>
            <w:proofErr w:type="gramStart"/>
            <w:r w:rsidR="00033D88" w:rsidRPr="00402063">
              <w:rPr>
                <w:rFonts w:cstheme="minorHAnsi"/>
              </w:rPr>
              <w:t>be looked at,</w:t>
            </w:r>
            <w:proofErr w:type="gramEnd"/>
            <w:r w:rsidR="00033D88" w:rsidRPr="00402063">
              <w:rPr>
                <w:rFonts w:cstheme="minorHAnsi"/>
              </w:rPr>
              <w:t xml:space="preserve"> in confidence, by authorised individuals from this hospital, </w:t>
            </w:r>
            <w:r w:rsidR="00B7765F" w:rsidRPr="00402063">
              <w:rPr>
                <w:rFonts w:cstheme="minorHAnsi"/>
              </w:rPr>
              <w:t>the University of Oxford</w:t>
            </w:r>
            <w:r w:rsidR="00033D88" w:rsidRPr="00402063">
              <w:rPr>
                <w:rFonts w:cstheme="minorHAnsi"/>
              </w:rPr>
              <w:t xml:space="preserve">, and regulatory authorities to check that the study is being carried out correctly. </w:t>
            </w:r>
          </w:p>
        </w:tc>
      </w:tr>
      <w:tr w:rsidR="00033D88" w:rsidRPr="00402063" w14:paraId="7134E905" w14:textId="77777777" w:rsidTr="000C3EC6">
        <w:trPr>
          <w:trHeight w:val="20"/>
        </w:trPr>
        <w:tc>
          <w:tcPr>
            <w:tcW w:w="9239"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1D7D766D" w14:textId="7D0FD265" w:rsidR="00033D88" w:rsidRPr="00402063" w:rsidRDefault="004A76B8" w:rsidP="00D217F2">
            <w:pPr>
              <w:spacing w:after="0" w:line="240" w:lineRule="auto"/>
              <w:ind w:left="-57" w:right="-57"/>
              <w:jc w:val="both"/>
              <w:rPr>
                <w:rFonts w:cstheme="minorHAnsi"/>
              </w:rPr>
            </w:pPr>
            <w:proofErr w:type="gramStart"/>
            <w:r w:rsidRPr="00402063">
              <w:rPr>
                <w:rFonts w:cstheme="minorHAnsi"/>
                <w:b/>
              </w:rPr>
              <w:t xml:space="preserve">4. </w:t>
            </w:r>
            <w:r w:rsidR="00033D88" w:rsidRPr="00402063">
              <w:rPr>
                <w:rFonts w:cstheme="minorHAnsi"/>
                <w:b/>
              </w:rPr>
              <w:t>Access to my medical information:</w:t>
            </w:r>
            <w:r w:rsidR="00033D88" w:rsidRPr="00402063">
              <w:rPr>
                <w:rFonts w:cstheme="minorHAnsi"/>
              </w:rPr>
              <w:t xml:space="preserve"> I agree that medical information collected by the doctors and hospitals which provide me with care and which may be located in local or national health </w:t>
            </w:r>
            <w:r w:rsidR="008E03BF" w:rsidRPr="00402063">
              <w:rPr>
                <w:rFonts w:cstheme="minorHAnsi"/>
              </w:rPr>
              <w:t xml:space="preserve">and research </w:t>
            </w:r>
            <w:r w:rsidR="00033D88" w:rsidRPr="00402063">
              <w:rPr>
                <w:rFonts w:cstheme="minorHAnsi"/>
              </w:rPr>
              <w:t>organizations (including hospital admission</w:t>
            </w:r>
            <w:r w:rsidR="008E03BF" w:rsidRPr="00402063">
              <w:rPr>
                <w:rFonts w:cstheme="minorHAnsi"/>
              </w:rPr>
              <w:t>,</w:t>
            </w:r>
            <w:r w:rsidR="00033D88" w:rsidRPr="00402063">
              <w:rPr>
                <w:rFonts w:cstheme="minorHAnsi"/>
              </w:rPr>
              <w:t xml:space="preserve"> civil registration</w:t>
            </w:r>
            <w:r w:rsidR="008E03BF" w:rsidRPr="00402063">
              <w:rPr>
                <w:rFonts w:cstheme="minorHAnsi"/>
              </w:rPr>
              <w:t>, audit and research</w:t>
            </w:r>
            <w:r w:rsidR="00033D88" w:rsidRPr="00402063">
              <w:rPr>
                <w:rFonts w:cstheme="minorHAnsi"/>
              </w:rPr>
              <w:t xml:space="preserve"> data) may be provided to the study coordinating centre both during and for up to 10 years after the scheduled follow-up period</w:t>
            </w:r>
            <w:r w:rsidR="008E03BF" w:rsidRPr="00402063">
              <w:rPr>
                <w:rFonts w:cstheme="minorHAnsi"/>
              </w:rPr>
              <w:t>.</w:t>
            </w:r>
            <w:proofErr w:type="gramEnd"/>
            <w:r w:rsidR="00033D88" w:rsidRPr="00402063">
              <w:rPr>
                <w:rFonts w:cstheme="minorHAnsi"/>
              </w:rPr>
              <w:t xml:space="preserve"> </w:t>
            </w:r>
            <w:r w:rsidR="008E03BF" w:rsidRPr="00402063">
              <w:rPr>
                <w:rFonts w:cstheme="minorHAnsi"/>
              </w:rPr>
              <w:t xml:space="preserve">I understand </w:t>
            </w:r>
            <w:r w:rsidR="00033D88" w:rsidRPr="00402063">
              <w:rPr>
                <w:rFonts w:cstheme="minorHAnsi"/>
              </w:rPr>
              <w:t xml:space="preserve">that information that identifies me </w:t>
            </w:r>
            <w:proofErr w:type="gramStart"/>
            <w:r w:rsidR="00033D88" w:rsidRPr="00402063">
              <w:rPr>
                <w:rFonts w:cstheme="minorHAnsi"/>
              </w:rPr>
              <w:t>will be passed</w:t>
            </w:r>
            <w:proofErr w:type="gramEnd"/>
            <w:r w:rsidR="00033D88" w:rsidRPr="00402063">
              <w:rPr>
                <w:rFonts w:cstheme="minorHAnsi"/>
              </w:rPr>
              <w:t xml:space="preserve"> securely to such bodies to make this possible</w:t>
            </w:r>
            <w:r w:rsidR="008E03BF" w:rsidRPr="00402063">
              <w:rPr>
                <w:rFonts w:cstheme="minorHAnsi"/>
              </w:rPr>
              <w:t xml:space="preserve"> and</w:t>
            </w:r>
            <w:r w:rsidR="00033D88" w:rsidRPr="00402063">
              <w:rPr>
                <w:rFonts w:cstheme="minorHAnsi"/>
              </w:rPr>
              <w:t xml:space="preserve"> that I can opt out of this at any time by writing to the coordinating centre team. </w:t>
            </w:r>
          </w:p>
        </w:tc>
      </w:tr>
      <w:tr w:rsidR="00033D88" w:rsidRPr="00402063" w14:paraId="35B379CE" w14:textId="77777777" w:rsidTr="000C3EC6">
        <w:trPr>
          <w:trHeight w:val="20"/>
        </w:trPr>
        <w:tc>
          <w:tcPr>
            <w:tcW w:w="9239"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0F25BC3F" w14:textId="193AA0E5" w:rsidR="00033D88" w:rsidRPr="00402063" w:rsidRDefault="008E03BF" w:rsidP="00D217F2">
            <w:pPr>
              <w:spacing w:after="0" w:line="240" w:lineRule="auto"/>
              <w:ind w:left="-57" w:right="-57"/>
              <w:jc w:val="both"/>
              <w:rPr>
                <w:rFonts w:cstheme="minorHAnsi"/>
              </w:rPr>
            </w:pPr>
            <w:r w:rsidRPr="00402063">
              <w:rPr>
                <w:rFonts w:cstheme="minorHAnsi"/>
                <w:b/>
              </w:rPr>
              <w:t>5</w:t>
            </w:r>
            <w:r w:rsidR="004A76B8" w:rsidRPr="00402063">
              <w:rPr>
                <w:rFonts w:cstheme="minorHAnsi"/>
                <w:b/>
              </w:rPr>
              <w:t xml:space="preserve">. </w:t>
            </w:r>
            <w:r w:rsidR="00033D88" w:rsidRPr="00402063">
              <w:rPr>
                <w:rFonts w:cstheme="minorHAnsi"/>
                <w:b/>
              </w:rPr>
              <w:t>Data stored on computer:</w:t>
            </w:r>
            <w:r w:rsidR="00033D88" w:rsidRPr="00402063">
              <w:rPr>
                <w:rFonts w:cstheme="minorHAnsi"/>
              </w:rPr>
              <w:t xml:space="preserve"> I understand that information about my progress in the study </w:t>
            </w:r>
            <w:proofErr w:type="gramStart"/>
            <w:r w:rsidR="00033D88" w:rsidRPr="00402063">
              <w:rPr>
                <w:rFonts w:cstheme="minorHAnsi"/>
              </w:rPr>
              <w:t>will be recorded</w:t>
            </w:r>
            <w:proofErr w:type="gramEnd"/>
            <w:r w:rsidR="00033D88" w:rsidRPr="00402063">
              <w:rPr>
                <w:rFonts w:cstheme="minorHAnsi"/>
              </w:rPr>
              <w:t xml:space="preserve"> on a computer database, and that this data will be stored on computers </w:t>
            </w:r>
            <w:r w:rsidRPr="00402063">
              <w:rPr>
                <w:rFonts w:cstheme="minorHAnsi"/>
              </w:rPr>
              <w:t xml:space="preserve">supervised </w:t>
            </w:r>
            <w:r w:rsidR="00033D88" w:rsidRPr="00402063">
              <w:rPr>
                <w:rFonts w:cstheme="minorHAnsi"/>
              </w:rPr>
              <w:t xml:space="preserve">by </w:t>
            </w:r>
            <w:r w:rsidR="00402791" w:rsidRPr="00402063">
              <w:rPr>
                <w:rFonts w:cstheme="minorHAnsi"/>
              </w:rPr>
              <w:t xml:space="preserve">the University of Oxford. </w:t>
            </w:r>
            <w:r w:rsidR="00033D88" w:rsidRPr="00402063">
              <w:rPr>
                <w:rFonts w:cstheme="minorHAnsi"/>
              </w:rPr>
              <w:t xml:space="preserve">I understand that this information </w:t>
            </w:r>
            <w:proofErr w:type="gramStart"/>
            <w:r w:rsidR="00033D88" w:rsidRPr="00402063">
              <w:rPr>
                <w:rFonts w:cstheme="minorHAnsi"/>
              </w:rPr>
              <w:t>will be kept</w:t>
            </w:r>
            <w:proofErr w:type="gramEnd"/>
            <w:r w:rsidR="00033D88" w:rsidRPr="00402063">
              <w:rPr>
                <w:rFonts w:cstheme="minorHAnsi"/>
              </w:rPr>
              <w:t xml:space="preserve"> securely and confidentially.</w:t>
            </w:r>
          </w:p>
        </w:tc>
      </w:tr>
      <w:tr w:rsidR="00033D88" w:rsidRPr="00402063" w14:paraId="5F52761E" w14:textId="77777777" w:rsidTr="000C3EC6">
        <w:trPr>
          <w:trHeight w:val="18"/>
        </w:trPr>
        <w:tc>
          <w:tcPr>
            <w:tcW w:w="9239" w:type="dxa"/>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auto"/>
            <w:tcMar>
              <w:top w:w="85" w:type="dxa"/>
              <w:left w:w="85" w:type="dxa"/>
              <w:bottom w:w="85" w:type="dxa"/>
              <w:right w:w="85" w:type="dxa"/>
            </w:tcMar>
          </w:tcPr>
          <w:p w14:paraId="2AAD8EF7" w14:textId="2BC6D453" w:rsidR="00033D88" w:rsidRPr="00402063" w:rsidRDefault="008E03BF" w:rsidP="008915E8">
            <w:pPr>
              <w:spacing w:before="40" w:after="0" w:line="240" w:lineRule="auto"/>
              <w:ind w:left="-57" w:right="-57"/>
              <w:jc w:val="both"/>
              <w:rPr>
                <w:rFonts w:cstheme="minorHAnsi"/>
              </w:rPr>
            </w:pPr>
            <w:r w:rsidRPr="00402063">
              <w:rPr>
                <w:rFonts w:cstheme="minorHAnsi"/>
                <w:b/>
              </w:rPr>
              <w:t>6</w:t>
            </w:r>
            <w:r w:rsidR="004A76B8" w:rsidRPr="00402063">
              <w:rPr>
                <w:rFonts w:cstheme="minorHAnsi"/>
                <w:b/>
              </w:rPr>
              <w:t xml:space="preserve">. </w:t>
            </w:r>
            <w:r w:rsidR="00033D88" w:rsidRPr="00402063">
              <w:rPr>
                <w:rFonts w:cstheme="minorHAnsi"/>
                <w:b/>
              </w:rPr>
              <w:t>Agreement to take part:</w:t>
            </w:r>
            <w:r w:rsidR="00033D88" w:rsidRPr="00402063">
              <w:rPr>
                <w:rFonts w:cstheme="minorHAnsi"/>
              </w:rPr>
              <w:t xml:space="preserve"> I </w:t>
            </w:r>
            <w:r w:rsidR="007E79D7" w:rsidRPr="00402063">
              <w:rPr>
                <w:rFonts w:cstheme="minorHAnsi"/>
              </w:rPr>
              <w:t xml:space="preserve">have read the information (or had it read to me), had an opportunity to ask questions and </w:t>
            </w:r>
            <w:r w:rsidR="00033D88" w:rsidRPr="00402063">
              <w:rPr>
                <w:rFonts w:cstheme="minorHAnsi"/>
              </w:rPr>
              <w:t>agree to take part in the above study.</w:t>
            </w:r>
          </w:p>
        </w:tc>
      </w:tr>
    </w:tbl>
    <w:p w14:paraId="798A3550" w14:textId="77777777" w:rsidR="00033D88" w:rsidRPr="00402063" w:rsidRDefault="00033D88" w:rsidP="00033D88">
      <w:pPr>
        <w:tabs>
          <w:tab w:val="left" w:pos="-720"/>
          <w:tab w:val="left" w:pos="558"/>
          <w:tab w:val="left" w:pos="1170"/>
          <w:tab w:val="left" w:pos="1674"/>
          <w:tab w:val="left" w:pos="4798"/>
        </w:tabs>
        <w:jc w:val="both"/>
        <w:rPr>
          <w:rFonts w:cstheme="minorHAnsi"/>
          <w:b/>
          <w:bCs/>
        </w:rPr>
      </w:pPr>
    </w:p>
    <w:tbl>
      <w:tblPr>
        <w:tblW w:w="9956" w:type="dxa"/>
        <w:tblInd w:w="250" w:type="dxa"/>
        <w:tblLayout w:type="fixed"/>
        <w:tblLook w:val="01E0" w:firstRow="1" w:lastRow="1" w:firstColumn="1" w:lastColumn="1" w:noHBand="0" w:noVBand="0"/>
      </w:tblPr>
      <w:tblGrid>
        <w:gridCol w:w="3719"/>
        <w:gridCol w:w="240"/>
        <w:gridCol w:w="3446"/>
        <w:gridCol w:w="286"/>
        <w:gridCol w:w="2265"/>
      </w:tblGrid>
      <w:tr w:rsidR="002C37A8" w:rsidRPr="00402063" w14:paraId="47166502" w14:textId="77777777" w:rsidTr="005151A3">
        <w:trPr>
          <w:trHeight w:val="164"/>
        </w:trPr>
        <w:tc>
          <w:tcPr>
            <w:tcW w:w="3719" w:type="dxa"/>
            <w:tcMar>
              <w:left w:w="0" w:type="dxa"/>
              <w:right w:w="0" w:type="dxa"/>
            </w:tcMar>
            <w:vAlign w:val="bottom"/>
          </w:tcPr>
          <w:p w14:paraId="462C24CA" w14:textId="77777777" w:rsidR="002C37A8" w:rsidRPr="00402063" w:rsidRDefault="002C37A8" w:rsidP="008915E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268C346C" w14:textId="77777777" w:rsidR="002C37A8" w:rsidRPr="00402063" w:rsidRDefault="002C37A8" w:rsidP="008915E8">
            <w:pPr>
              <w:spacing w:after="0" w:line="240" w:lineRule="auto"/>
              <w:rPr>
                <w:rFonts w:cstheme="minorHAnsi"/>
              </w:rPr>
            </w:pPr>
          </w:p>
        </w:tc>
        <w:tc>
          <w:tcPr>
            <w:tcW w:w="3446" w:type="dxa"/>
            <w:vAlign w:val="bottom"/>
          </w:tcPr>
          <w:p w14:paraId="6BC3E14F" w14:textId="77777777" w:rsidR="002C37A8" w:rsidRPr="00402063" w:rsidRDefault="002C37A8" w:rsidP="008915E8">
            <w:pPr>
              <w:spacing w:after="0" w:line="240" w:lineRule="auto"/>
              <w:rPr>
                <w:rFonts w:cstheme="minorHAnsi"/>
              </w:rPr>
            </w:pPr>
            <w:r w:rsidRPr="00402063">
              <w:rPr>
                <w:rFonts w:cstheme="minorHAnsi"/>
              </w:rPr>
              <w:t>…………………………………….</w:t>
            </w:r>
          </w:p>
        </w:tc>
        <w:tc>
          <w:tcPr>
            <w:tcW w:w="286" w:type="dxa"/>
            <w:vAlign w:val="bottom"/>
          </w:tcPr>
          <w:p w14:paraId="54A777E1" w14:textId="77777777" w:rsidR="002C37A8" w:rsidRPr="00402063" w:rsidRDefault="002C37A8" w:rsidP="008915E8">
            <w:pPr>
              <w:spacing w:after="0" w:line="240" w:lineRule="auto"/>
              <w:rPr>
                <w:rFonts w:cstheme="minorHAnsi"/>
              </w:rPr>
            </w:pPr>
          </w:p>
        </w:tc>
        <w:tc>
          <w:tcPr>
            <w:tcW w:w="2265" w:type="dxa"/>
            <w:tcMar>
              <w:left w:w="0" w:type="dxa"/>
              <w:right w:w="0" w:type="dxa"/>
            </w:tcMar>
            <w:vAlign w:val="bottom"/>
          </w:tcPr>
          <w:p w14:paraId="37AEC709" w14:textId="6042AB1D" w:rsidR="002C37A8" w:rsidRPr="00402063" w:rsidRDefault="002C37A8" w:rsidP="008915E8">
            <w:pPr>
              <w:spacing w:after="0" w:line="240" w:lineRule="auto"/>
              <w:jc w:val="center"/>
              <w:rPr>
                <w:rFonts w:cstheme="minorHAnsi"/>
              </w:rPr>
            </w:pPr>
            <w:r w:rsidRPr="00402063">
              <w:rPr>
                <w:rFonts w:cstheme="minorHAnsi"/>
              </w:rPr>
              <w:t>……../……../……</w:t>
            </w:r>
            <w:r w:rsidR="005151A3" w:rsidRPr="00402063">
              <w:rPr>
                <w:rFonts w:cstheme="minorHAnsi"/>
              </w:rPr>
              <w:t>……</w:t>
            </w:r>
          </w:p>
        </w:tc>
      </w:tr>
      <w:tr w:rsidR="002C37A8" w:rsidRPr="00402063" w14:paraId="27E0A550" w14:textId="77777777" w:rsidTr="005151A3">
        <w:trPr>
          <w:trHeight w:val="457"/>
        </w:trPr>
        <w:tc>
          <w:tcPr>
            <w:tcW w:w="3719" w:type="dxa"/>
            <w:tcMar>
              <w:left w:w="0" w:type="dxa"/>
              <w:right w:w="0" w:type="dxa"/>
            </w:tcMar>
          </w:tcPr>
          <w:p w14:paraId="412DD52B" w14:textId="77777777" w:rsidR="002C37A8" w:rsidRPr="00402063" w:rsidRDefault="002C37A8" w:rsidP="008915E8">
            <w:pPr>
              <w:rPr>
                <w:rFonts w:cstheme="minorHAnsi"/>
              </w:rPr>
            </w:pPr>
            <w:r w:rsidRPr="00402063">
              <w:rPr>
                <w:rFonts w:cstheme="minorHAnsi"/>
              </w:rPr>
              <w:t>PRINTED name of participant</w:t>
            </w:r>
          </w:p>
        </w:tc>
        <w:tc>
          <w:tcPr>
            <w:tcW w:w="240" w:type="dxa"/>
            <w:tcMar>
              <w:left w:w="0" w:type="dxa"/>
              <w:right w:w="0" w:type="dxa"/>
            </w:tcMar>
          </w:tcPr>
          <w:p w14:paraId="1657AB7D" w14:textId="77777777" w:rsidR="002C37A8" w:rsidRPr="00402063" w:rsidRDefault="002C37A8" w:rsidP="008915E8">
            <w:pPr>
              <w:rPr>
                <w:rFonts w:cstheme="minorHAnsi"/>
              </w:rPr>
            </w:pPr>
          </w:p>
        </w:tc>
        <w:tc>
          <w:tcPr>
            <w:tcW w:w="3446" w:type="dxa"/>
          </w:tcPr>
          <w:p w14:paraId="3C5A9E39" w14:textId="77777777" w:rsidR="002C37A8" w:rsidRPr="00402063" w:rsidRDefault="002C37A8" w:rsidP="008915E8">
            <w:pPr>
              <w:jc w:val="center"/>
              <w:rPr>
                <w:rFonts w:cstheme="minorHAnsi"/>
              </w:rPr>
            </w:pPr>
            <w:r w:rsidRPr="00402063">
              <w:rPr>
                <w:rFonts w:cstheme="minorHAnsi"/>
              </w:rPr>
              <w:t>Signature</w:t>
            </w:r>
          </w:p>
        </w:tc>
        <w:tc>
          <w:tcPr>
            <w:tcW w:w="286" w:type="dxa"/>
          </w:tcPr>
          <w:p w14:paraId="7B74B2F1" w14:textId="77777777" w:rsidR="002C37A8" w:rsidRPr="00402063" w:rsidRDefault="002C37A8" w:rsidP="008915E8">
            <w:pPr>
              <w:rPr>
                <w:rFonts w:cstheme="minorHAnsi"/>
              </w:rPr>
            </w:pPr>
          </w:p>
        </w:tc>
        <w:tc>
          <w:tcPr>
            <w:tcW w:w="2265" w:type="dxa"/>
            <w:tcMar>
              <w:left w:w="0" w:type="dxa"/>
              <w:right w:w="0" w:type="dxa"/>
            </w:tcMar>
          </w:tcPr>
          <w:p w14:paraId="4701B745" w14:textId="77777777" w:rsidR="002C37A8" w:rsidRPr="00402063" w:rsidRDefault="002C37A8" w:rsidP="008915E8">
            <w:pPr>
              <w:jc w:val="center"/>
              <w:rPr>
                <w:rFonts w:cstheme="minorHAnsi"/>
              </w:rPr>
            </w:pPr>
            <w:r w:rsidRPr="00402063">
              <w:rPr>
                <w:rFonts w:cstheme="minorHAnsi"/>
              </w:rPr>
              <w:t>Today’s date</w:t>
            </w:r>
          </w:p>
        </w:tc>
      </w:tr>
      <w:tr w:rsidR="002C37A8" w:rsidRPr="00402063" w14:paraId="00229497" w14:textId="77777777" w:rsidTr="005151A3">
        <w:trPr>
          <w:trHeight w:val="539"/>
        </w:trPr>
        <w:tc>
          <w:tcPr>
            <w:tcW w:w="3719" w:type="dxa"/>
            <w:tcMar>
              <w:left w:w="0" w:type="dxa"/>
              <w:right w:w="0" w:type="dxa"/>
            </w:tcMar>
            <w:vAlign w:val="bottom"/>
          </w:tcPr>
          <w:p w14:paraId="7032C055" w14:textId="77777777" w:rsidR="002C37A8" w:rsidRPr="00402063" w:rsidRDefault="002C37A8" w:rsidP="008915E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660967A6" w14:textId="77777777" w:rsidR="002C37A8" w:rsidRPr="00402063" w:rsidRDefault="002C37A8" w:rsidP="008915E8">
            <w:pPr>
              <w:spacing w:after="0" w:line="240" w:lineRule="auto"/>
              <w:rPr>
                <w:rFonts w:cstheme="minorHAnsi"/>
              </w:rPr>
            </w:pPr>
          </w:p>
        </w:tc>
        <w:tc>
          <w:tcPr>
            <w:tcW w:w="3446" w:type="dxa"/>
            <w:vAlign w:val="bottom"/>
          </w:tcPr>
          <w:p w14:paraId="11DA455E" w14:textId="77777777" w:rsidR="002C37A8" w:rsidRPr="00402063" w:rsidRDefault="002C37A8" w:rsidP="008915E8">
            <w:pPr>
              <w:spacing w:after="0" w:line="240" w:lineRule="auto"/>
              <w:rPr>
                <w:rFonts w:cstheme="minorHAnsi"/>
              </w:rPr>
            </w:pPr>
            <w:r w:rsidRPr="00402063">
              <w:rPr>
                <w:rFonts w:cstheme="minorHAnsi"/>
              </w:rPr>
              <w:t>…………………………………….</w:t>
            </w:r>
          </w:p>
        </w:tc>
        <w:tc>
          <w:tcPr>
            <w:tcW w:w="286" w:type="dxa"/>
            <w:vAlign w:val="bottom"/>
          </w:tcPr>
          <w:p w14:paraId="7DA3D680" w14:textId="77777777" w:rsidR="002C37A8" w:rsidRPr="00402063" w:rsidRDefault="002C37A8" w:rsidP="008915E8">
            <w:pPr>
              <w:spacing w:after="0" w:line="240" w:lineRule="auto"/>
              <w:rPr>
                <w:rFonts w:cstheme="minorHAnsi"/>
              </w:rPr>
            </w:pPr>
          </w:p>
        </w:tc>
        <w:tc>
          <w:tcPr>
            <w:tcW w:w="2265" w:type="dxa"/>
            <w:tcMar>
              <w:left w:w="0" w:type="dxa"/>
              <w:right w:w="0" w:type="dxa"/>
            </w:tcMar>
            <w:vAlign w:val="bottom"/>
          </w:tcPr>
          <w:p w14:paraId="1168E4EA" w14:textId="21F3D418" w:rsidR="002C37A8" w:rsidRPr="00402063" w:rsidRDefault="002C37A8" w:rsidP="008915E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4C89CB41" w14:textId="77777777" w:rsidTr="005151A3">
        <w:trPr>
          <w:trHeight w:val="546"/>
        </w:trPr>
        <w:tc>
          <w:tcPr>
            <w:tcW w:w="3719" w:type="dxa"/>
            <w:tcMar>
              <w:left w:w="0" w:type="dxa"/>
              <w:right w:w="0" w:type="dxa"/>
            </w:tcMar>
          </w:tcPr>
          <w:p w14:paraId="49AB2572" w14:textId="77777777" w:rsidR="002C37A8" w:rsidRPr="00402063" w:rsidRDefault="002C37A8" w:rsidP="008915E8">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45C84FEC" w14:textId="77777777" w:rsidR="002C37A8" w:rsidRPr="00402063" w:rsidRDefault="002C37A8" w:rsidP="008915E8">
            <w:pPr>
              <w:rPr>
                <w:rFonts w:cstheme="minorHAnsi"/>
              </w:rPr>
            </w:pPr>
          </w:p>
        </w:tc>
        <w:tc>
          <w:tcPr>
            <w:tcW w:w="3446" w:type="dxa"/>
          </w:tcPr>
          <w:p w14:paraId="30AED9DE" w14:textId="77777777" w:rsidR="002C37A8" w:rsidRPr="00402063" w:rsidRDefault="002C37A8" w:rsidP="008915E8">
            <w:pPr>
              <w:jc w:val="center"/>
              <w:rPr>
                <w:rFonts w:cstheme="minorHAnsi"/>
              </w:rPr>
            </w:pPr>
            <w:r w:rsidRPr="00402063">
              <w:rPr>
                <w:rFonts w:cstheme="minorHAnsi"/>
              </w:rPr>
              <w:t>Signature</w:t>
            </w:r>
          </w:p>
        </w:tc>
        <w:tc>
          <w:tcPr>
            <w:tcW w:w="286" w:type="dxa"/>
          </w:tcPr>
          <w:p w14:paraId="3EE8D7EA" w14:textId="77777777" w:rsidR="002C37A8" w:rsidRPr="00402063" w:rsidRDefault="002C37A8" w:rsidP="008915E8">
            <w:pPr>
              <w:rPr>
                <w:rFonts w:cstheme="minorHAnsi"/>
              </w:rPr>
            </w:pPr>
          </w:p>
        </w:tc>
        <w:tc>
          <w:tcPr>
            <w:tcW w:w="2265" w:type="dxa"/>
            <w:tcMar>
              <w:left w:w="0" w:type="dxa"/>
              <w:right w:w="0" w:type="dxa"/>
            </w:tcMar>
          </w:tcPr>
          <w:p w14:paraId="05B003AE" w14:textId="77777777" w:rsidR="002C37A8" w:rsidRPr="00402063" w:rsidRDefault="002C37A8" w:rsidP="008915E8">
            <w:pPr>
              <w:jc w:val="center"/>
              <w:rPr>
                <w:rFonts w:cstheme="minorHAnsi"/>
              </w:rPr>
            </w:pPr>
            <w:r w:rsidRPr="00402063">
              <w:rPr>
                <w:rFonts w:cstheme="minorHAnsi"/>
              </w:rPr>
              <w:t>Today’s date</w:t>
            </w:r>
          </w:p>
        </w:tc>
      </w:tr>
    </w:tbl>
    <w:p w14:paraId="5D475A6C" w14:textId="70507FA5" w:rsidR="008E03BF" w:rsidRPr="00402063" w:rsidRDefault="00B7765F">
      <w:pPr>
        <w:tabs>
          <w:tab w:val="left" w:pos="-720"/>
          <w:tab w:val="left" w:pos="558"/>
          <w:tab w:val="left" w:pos="1170"/>
          <w:tab w:val="left" w:pos="1674"/>
          <w:tab w:val="left" w:pos="4798"/>
        </w:tabs>
        <w:jc w:val="center"/>
        <w:rPr>
          <w:rFonts w:ascii="Arial" w:hAnsi="Arial" w:cs="Arial"/>
          <w:i/>
          <w:sz w:val="16"/>
          <w:szCs w:val="16"/>
        </w:rPr>
      </w:pPr>
      <w:r w:rsidRPr="00402063">
        <w:rPr>
          <w:rFonts w:ascii="Arial" w:hAnsi="Arial" w:cs="Arial"/>
          <w:i/>
          <w:sz w:val="16"/>
          <w:szCs w:val="16"/>
        </w:rPr>
        <w:t xml:space="preserve">*1 copy for participant; </w:t>
      </w:r>
      <w:proofErr w:type="gramStart"/>
      <w:r w:rsidRPr="00402063">
        <w:rPr>
          <w:rFonts w:ascii="Arial" w:hAnsi="Arial" w:cs="Arial"/>
          <w:i/>
          <w:sz w:val="16"/>
          <w:szCs w:val="16"/>
        </w:rPr>
        <w:t>1</w:t>
      </w:r>
      <w:proofErr w:type="gramEnd"/>
      <w:r w:rsidRPr="00402063">
        <w:rPr>
          <w:rFonts w:ascii="Arial" w:hAnsi="Arial" w:cs="Arial"/>
          <w:i/>
          <w:sz w:val="16"/>
          <w:szCs w:val="16"/>
        </w:rPr>
        <w:t xml:space="preserve"> copy for researcher site file; 1 (original) to be kept in medical notes</w:t>
      </w:r>
    </w:p>
    <w:p w14:paraId="5B3DD1AE" w14:textId="7A3D1AFE" w:rsidR="00DC4601" w:rsidRDefault="008E03BF">
      <w:pPr>
        <w:rPr>
          <w:ins w:id="6" w:author="Richard Haynes" w:date="2020-03-23T17:33:00Z"/>
          <w:rFonts w:ascii="Arial" w:hAnsi="Arial" w:cs="Arial"/>
          <w:i/>
          <w:sz w:val="16"/>
          <w:szCs w:val="16"/>
        </w:rPr>
      </w:pPr>
      <w:r w:rsidRPr="00402063">
        <w:rPr>
          <w:rFonts w:ascii="Arial" w:hAnsi="Arial" w:cs="Arial"/>
          <w:i/>
          <w:sz w:val="16"/>
          <w:szCs w:val="16"/>
        </w:rPr>
        <w:br w:type="page"/>
      </w:r>
      <w:bookmarkStart w:id="7" w:name="_GoBack"/>
      <w:bookmarkEnd w:id="7"/>
    </w:p>
    <w:p w14:paraId="15417165" w14:textId="77777777" w:rsidR="008E03BF" w:rsidRPr="00DC4601" w:rsidRDefault="008E03BF" w:rsidP="00DC4601">
      <w:pPr>
        <w:rPr>
          <w:rFonts w:ascii="Arial" w:hAnsi="Arial" w:cs="Arial"/>
          <w:sz w:val="16"/>
          <w:szCs w:val="16"/>
          <w:rPrChange w:id="8" w:author="Richard Haynes" w:date="2020-03-23T17:33:00Z">
            <w:rPr>
              <w:rFonts w:ascii="Arial" w:hAnsi="Arial" w:cs="Arial"/>
              <w:i/>
              <w:sz w:val="16"/>
              <w:szCs w:val="16"/>
            </w:rPr>
          </w:rPrChange>
        </w:rPr>
      </w:pPr>
    </w:p>
    <w:p w14:paraId="54DE0F33" w14:textId="28A77CF8" w:rsidR="00A77396" w:rsidRPr="00402063" w:rsidRDefault="00E672DC" w:rsidP="00402791">
      <w:pPr>
        <w:pBdr>
          <w:top w:val="single" w:sz="12" w:space="1" w:color="auto"/>
          <w:bottom w:val="single" w:sz="12" w:space="1" w:color="auto"/>
        </w:pBdr>
        <w:contextualSpacing/>
        <w:jc w:val="center"/>
        <w:rPr>
          <w:rFonts w:cstheme="minorHAnsi"/>
          <w:b/>
          <w:bCs/>
        </w:rPr>
      </w:pPr>
      <w:r w:rsidRPr="00402063">
        <w:rPr>
          <w:rFonts w:cstheme="minorHAnsi"/>
          <w:b/>
          <w:bCs/>
          <w:noProof/>
          <w:color w:val="000000"/>
          <w:sz w:val="28"/>
          <w:lang w:eastAsia="en-GB"/>
        </w:rPr>
        <w:lastRenderedPageBreak/>
        <w:drawing>
          <wp:anchor distT="0" distB="0" distL="114300" distR="114300" simplePos="0" relativeHeight="251659776" behindDoc="0" locked="0" layoutInCell="1" allowOverlap="1" wp14:anchorId="4A87857D" wp14:editId="4A2C922A">
            <wp:simplePos x="0" y="0"/>
            <wp:positionH relativeFrom="margin">
              <wp:align>right</wp:align>
            </wp:positionH>
            <wp:positionV relativeFrom="paragraph">
              <wp:posOffset>125095</wp:posOffset>
            </wp:positionV>
            <wp:extent cx="462280" cy="46164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r w:rsidR="003B0623" w:rsidRPr="00402063">
        <w:rPr>
          <w:rFonts w:cstheme="minorHAnsi"/>
          <w:b/>
          <w:bCs/>
          <w:noProof/>
          <w:color w:val="000000"/>
          <w:sz w:val="28"/>
          <w:lang w:eastAsia="en-GB"/>
        </w:rPr>
        <w:drawing>
          <wp:anchor distT="0" distB="0" distL="114300" distR="114300" simplePos="0" relativeHeight="251672064" behindDoc="0" locked="0" layoutInCell="1" allowOverlap="1" wp14:anchorId="2E4EEBFF" wp14:editId="5B1330CA">
            <wp:simplePos x="0" y="0"/>
            <wp:positionH relativeFrom="column">
              <wp:posOffset>0</wp:posOffset>
            </wp:positionH>
            <wp:positionV relativeFrom="paragraph">
              <wp:posOffset>220155</wp:posOffset>
            </wp:positionV>
            <wp:extent cx="938150" cy="292862"/>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38150" cy="292862"/>
                    </a:xfrm>
                    <a:prstGeom prst="rect">
                      <a:avLst/>
                    </a:prstGeom>
                  </pic:spPr>
                </pic:pic>
              </a:graphicData>
            </a:graphic>
            <wp14:sizeRelH relativeFrom="margin">
              <wp14:pctWidth>0</wp14:pctWidth>
            </wp14:sizeRelH>
            <wp14:sizeRelV relativeFrom="margin">
              <wp14:pctHeight>0</wp14:pctHeight>
            </wp14:sizeRelV>
          </wp:anchor>
        </w:drawing>
      </w:r>
    </w:p>
    <w:p w14:paraId="01C64DD1" w14:textId="19B0D7A3" w:rsidR="00402791" w:rsidRPr="00402063" w:rsidRDefault="00402791" w:rsidP="00402791">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2FA402E6" w14:textId="77777777" w:rsidR="00402791" w:rsidRPr="00402063" w:rsidRDefault="00402791" w:rsidP="00402791">
      <w:pPr>
        <w:pBdr>
          <w:top w:val="single" w:sz="12" w:space="1" w:color="auto"/>
          <w:bottom w:val="single" w:sz="12" w:space="1" w:color="auto"/>
        </w:pBdr>
        <w:contextualSpacing/>
        <w:jc w:val="center"/>
        <w:rPr>
          <w:rFonts w:cstheme="minorHAnsi"/>
          <w:b/>
          <w:bCs/>
          <w:color w:val="000000"/>
        </w:rPr>
      </w:pPr>
    </w:p>
    <w:p w14:paraId="4485269D" w14:textId="77777777" w:rsidR="00436CB0" w:rsidRPr="00402063" w:rsidRDefault="00436CB0" w:rsidP="00033D88">
      <w:pPr>
        <w:tabs>
          <w:tab w:val="left" w:pos="-720"/>
          <w:tab w:val="left" w:pos="558"/>
          <w:tab w:val="left" w:pos="1170"/>
          <w:tab w:val="left" w:pos="1674"/>
          <w:tab w:val="left" w:pos="4798"/>
        </w:tabs>
        <w:jc w:val="both"/>
        <w:rPr>
          <w:rFonts w:cstheme="minorHAnsi"/>
          <w:b/>
          <w:bCs/>
        </w:rPr>
      </w:pPr>
    </w:p>
    <w:tbl>
      <w:tblPr>
        <w:tblStyle w:val="TableGrid"/>
        <w:tblW w:w="0" w:type="auto"/>
        <w:tblLook w:val="04A0" w:firstRow="1" w:lastRow="0" w:firstColumn="1" w:lastColumn="0" w:noHBand="0" w:noVBand="1"/>
      </w:tblPr>
      <w:tblGrid>
        <w:gridCol w:w="2268"/>
        <w:gridCol w:w="3402"/>
        <w:gridCol w:w="4786"/>
      </w:tblGrid>
      <w:tr w:rsidR="007559D8" w:rsidRPr="00402063" w14:paraId="4BA0279F" w14:textId="77777777" w:rsidTr="003E5F17">
        <w:trPr>
          <w:trHeight w:val="510"/>
        </w:trPr>
        <w:tc>
          <w:tcPr>
            <w:tcW w:w="2268" w:type="dxa"/>
            <w:vMerge w:val="restart"/>
            <w:tcBorders>
              <w:top w:val="nil"/>
              <w:left w:val="nil"/>
              <w:right w:val="single" w:sz="4" w:space="0" w:color="auto"/>
            </w:tcBorders>
          </w:tcPr>
          <w:p w14:paraId="4DD83761" w14:textId="77777777" w:rsidR="007559D8" w:rsidRPr="00402063" w:rsidRDefault="007559D8" w:rsidP="003E5F17">
            <w:pPr>
              <w:spacing w:before="100" w:beforeAutospacing="1" w:after="100" w:afterAutospacing="1"/>
              <w:rPr>
                <w:rFonts w:eastAsia="Times New Roman" w:cstheme="minorHAnsi"/>
                <w:b/>
                <w:bCs/>
                <w:vanish/>
                <w:color w:val="666666"/>
                <w:lang w:eastAsia="en-GB"/>
              </w:rPr>
            </w:pPr>
            <w:r w:rsidRPr="00402063">
              <w:rPr>
                <w:rFonts w:cstheme="minorHAnsi"/>
                <w:b/>
                <w:bCs/>
                <w:sz w:val="24"/>
                <w:lang w:val="en-US"/>
              </w:rPr>
              <w:t>Hospital Name:</w:t>
            </w:r>
            <w:r w:rsidRPr="00402063">
              <w:rPr>
                <w:rFonts w:cstheme="minorHAnsi"/>
                <w:b/>
                <w:bCs/>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7AD15469" w14:textId="77777777" w:rsidR="007559D8" w:rsidRPr="00402063" w:rsidRDefault="007559D8" w:rsidP="003E5F17">
            <w:pPr>
              <w:spacing w:before="100" w:beforeAutospacing="1" w:after="100" w:afterAutospacing="1"/>
              <w:rPr>
                <w:rFonts w:eastAsia="Times New Roman" w:cstheme="minorHAnsi"/>
                <w:b/>
                <w:bCs/>
                <w:color w:val="666666"/>
                <w:lang w:eastAsia="en-GB"/>
              </w:rPr>
            </w:pPr>
          </w:p>
        </w:tc>
      </w:tr>
      <w:tr w:rsidR="007559D8" w:rsidRPr="00402063" w14:paraId="65D60C50" w14:textId="77777777" w:rsidTr="003E5F17">
        <w:trPr>
          <w:trHeight w:val="284"/>
        </w:trPr>
        <w:tc>
          <w:tcPr>
            <w:tcW w:w="2268" w:type="dxa"/>
            <w:vMerge/>
            <w:tcBorders>
              <w:left w:val="nil"/>
              <w:bottom w:val="nil"/>
              <w:right w:val="nil"/>
            </w:tcBorders>
          </w:tcPr>
          <w:p w14:paraId="5A1CD2C1" w14:textId="77777777" w:rsidR="007559D8" w:rsidRPr="00402063" w:rsidRDefault="007559D8" w:rsidP="003E5F17">
            <w:pPr>
              <w:spacing w:before="100" w:beforeAutospacing="1" w:after="100" w:afterAutospacing="1"/>
              <w:rPr>
                <w:rFonts w:cstheme="minorHAnsi"/>
                <w:b/>
                <w:bCs/>
                <w:lang w:val="en-US"/>
              </w:rPr>
            </w:pPr>
          </w:p>
        </w:tc>
        <w:tc>
          <w:tcPr>
            <w:tcW w:w="8188" w:type="dxa"/>
            <w:gridSpan w:val="2"/>
            <w:tcBorders>
              <w:left w:val="nil"/>
              <w:right w:val="nil"/>
            </w:tcBorders>
          </w:tcPr>
          <w:p w14:paraId="1ECE27B5" w14:textId="77777777" w:rsidR="007559D8" w:rsidRPr="00402063" w:rsidRDefault="007559D8" w:rsidP="003E5F17">
            <w:pPr>
              <w:spacing w:before="100" w:beforeAutospacing="1" w:after="100" w:afterAutospacing="1"/>
              <w:rPr>
                <w:rFonts w:cstheme="minorHAnsi"/>
                <w:b/>
                <w:bCs/>
                <w:lang w:val="en-US"/>
              </w:rPr>
            </w:pPr>
          </w:p>
        </w:tc>
      </w:tr>
      <w:tr w:rsidR="007559D8" w:rsidRPr="00402063" w14:paraId="3CA530E0" w14:textId="77777777" w:rsidTr="003E5F17">
        <w:trPr>
          <w:trHeight w:val="510"/>
        </w:trPr>
        <w:tc>
          <w:tcPr>
            <w:tcW w:w="2268" w:type="dxa"/>
            <w:vMerge w:val="restart"/>
            <w:tcBorders>
              <w:top w:val="nil"/>
              <w:left w:val="nil"/>
              <w:right w:val="single" w:sz="4" w:space="0" w:color="auto"/>
            </w:tcBorders>
          </w:tcPr>
          <w:p w14:paraId="5FA356CA" w14:textId="77777777" w:rsidR="007559D8" w:rsidRPr="00402063" w:rsidRDefault="007559D8" w:rsidP="003E5F17">
            <w:pPr>
              <w:spacing w:before="100" w:beforeAutospacing="1" w:after="100" w:afterAutospacing="1"/>
              <w:rPr>
                <w:rFonts w:cstheme="minorHAnsi"/>
                <w:b/>
                <w:bCs/>
                <w:lang w:val="en-US"/>
              </w:rPr>
            </w:pPr>
            <w:r w:rsidRPr="00402063">
              <w:rPr>
                <w:rFonts w:cstheme="minorHAnsi"/>
                <w:b/>
                <w:bCs/>
                <w:sz w:val="24"/>
                <w:lang w:val="en-US"/>
              </w:rPr>
              <w:t xml:space="preserve">Patient Name: </w:t>
            </w:r>
            <w:r w:rsidRPr="00402063">
              <w:rPr>
                <w:rFonts w:cstheme="minorHAnsi"/>
                <w:b/>
                <w:bCs/>
                <w:sz w:val="24"/>
                <w:lang w:val="en-US"/>
              </w:rPr>
              <w:br/>
            </w:r>
            <w:r w:rsidRPr="00402063">
              <w:rPr>
                <w:rFonts w:cstheme="minorHAnsi"/>
                <w:bCs/>
                <w:sz w:val="18"/>
                <w:lang w:val="en-US"/>
              </w:rPr>
              <w:t>(use CAPITALS)</w:t>
            </w:r>
          </w:p>
        </w:tc>
        <w:tc>
          <w:tcPr>
            <w:tcW w:w="8188" w:type="dxa"/>
            <w:gridSpan w:val="2"/>
            <w:tcBorders>
              <w:left w:val="single" w:sz="4" w:space="0" w:color="auto"/>
              <w:bottom w:val="single" w:sz="4" w:space="0" w:color="auto"/>
            </w:tcBorders>
          </w:tcPr>
          <w:p w14:paraId="18457BA5" w14:textId="77777777" w:rsidR="007559D8" w:rsidRPr="00402063" w:rsidRDefault="007559D8" w:rsidP="003E5F17">
            <w:pPr>
              <w:spacing w:before="100" w:beforeAutospacing="1" w:after="100" w:afterAutospacing="1"/>
              <w:rPr>
                <w:rFonts w:cstheme="minorHAnsi"/>
                <w:b/>
                <w:bCs/>
                <w:lang w:val="en-US"/>
              </w:rPr>
            </w:pPr>
          </w:p>
        </w:tc>
      </w:tr>
      <w:tr w:rsidR="007559D8" w:rsidRPr="00402063" w14:paraId="782CE90B" w14:textId="77777777" w:rsidTr="003E5F17">
        <w:trPr>
          <w:trHeight w:val="284"/>
        </w:trPr>
        <w:tc>
          <w:tcPr>
            <w:tcW w:w="2268" w:type="dxa"/>
            <w:vMerge/>
            <w:tcBorders>
              <w:left w:val="nil"/>
              <w:bottom w:val="nil"/>
              <w:right w:val="nil"/>
            </w:tcBorders>
          </w:tcPr>
          <w:p w14:paraId="2850C33D" w14:textId="77777777" w:rsidR="007559D8" w:rsidRPr="00402063" w:rsidRDefault="007559D8" w:rsidP="003E5F17">
            <w:pPr>
              <w:spacing w:before="100" w:beforeAutospacing="1" w:after="100" w:afterAutospacing="1"/>
              <w:rPr>
                <w:rFonts w:cstheme="minorHAnsi"/>
                <w:b/>
                <w:bCs/>
                <w:lang w:val="en-US"/>
              </w:rPr>
            </w:pPr>
          </w:p>
        </w:tc>
        <w:tc>
          <w:tcPr>
            <w:tcW w:w="8188" w:type="dxa"/>
            <w:gridSpan w:val="2"/>
            <w:tcBorders>
              <w:left w:val="nil"/>
              <w:bottom w:val="nil"/>
              <w:right w:val="nil"/>
            </w:tcBorders>
          </w:tcPr>
          <w:p w14:paraId="3D5EC809" w14:textId="77777777" w:rsidR="007559D8" w:rsidRPr="00402063" w:rsidRDefault="007559D8" w:rsidP="003E5F17">
            <w:pPr>
              <w:spacing w:before="100" w:beforeAutospacing="1" w:after="100" w:afterAutospacing="1"/>
              <w:rPr>
                <w:rFonts w:cstheme="minorHAnsi"/>
                <w:b/>
                <w:bCs/>
                <w:lang w:val="en-US"/>
              </w:rPr>
            </w:pPr>
          </w:p>
        </w:tc>
      </w:tr>
      <w:tr w:rsidR="007559D8" w:rsidRPr="00402063" w14:paraId="07C1A8F1" w14:textId="77777777" w:rsidTr="003E5F17">
        <w:trPr>
          <w:gridAfter w:val="1"/>
          <w:wAfter w:w="4786" w:type="dxa"/>
          <w:trHeight w:val="454"/>
        </w:trPr>
        <w:tc>
          <w:tcPr>
            <w:tcW w:w="2268" w:type="dxa"/>
            <w:tcBorders>
              <w:top w:val="nil"/>
              <w:left w:val="nil"/>
              <w:bottom w:val="nil"/>
              <w:right w:val="single" w:sz="4" w:space="0" w:color="auto"/>
            </w:tcBorders>
          </w:tcPr>
          <w:p w14:paraId="6DF53AC9" w14:textId="77777777" w:rsidR="007559D8" w:rsidRPr="00402063" w:rsidRDefault="007559D8" w:rsidP="003E5F17">
            <w:pPr>
              <w:spacing w:before="100" w:beforeAutospacing="1" w:after="100" w:afterAutospacing="1"/>
              <w:rPr>
                <w:rFonts w:cstheme="minorHAnsi"/>
                <w:b/>
                <w:bCs/>
                <w:lang w:val="en-US"/>
              </w:rPr>
            </w:pPr>
            <w:r w:rsidRPr="00402063">
              <w:rPr>
                <w:rFonts w:cstheme="minorHAnsi"/>
                <w:b/>
                <w:bCs/>
                <w:sz w:val="24"/>
                <w:lang w:val="en-US"/>
              </w:rPr>
              <w:t xml:space="preserve">Study ID: </w:t>
            </w:r>
            <w:r w:rsidRPr="00402063">
              <w:rPr>
                <w:rFonts w:cstheme="minorHAnsi"/>
                <w:b/>
                <w:bCs/>
                <w:sz w:val="24"/>
                <w:lang w:val="en-US"/>
              </w:rPr>
              <w:br/>
            </w:r>
            <w:r w:rsidRPr="00402063">
              <w:rPr>
                <w:rFonts w:cstheme="minorHAnsi"/>
                <w:bCs/>
                <w:sz w:val="18"/>
                <w:lang w:val="en-US"/>
              </w:rPr>
              <w:t xml:space="preserve">(enter after </w:t>
            </w:r>
            <w:proofErr w:type="spellStart"/>
            <w:r w:rsidRPr="00402063">
              <w:rPr>
                <w:rFonts w:cstheme="minorHAnsi"/>
                <w:bCs/>
                <w:sz w:val="18"/>
                <w:lang w:val="en-US"/>
              </w:rPr>
              <w:t>randomisation</w:t>
            </w:r>
            <w:proofErr w:type="spellEnd"/>
            <w:r w:rsidRPr="00402063">
              <w:rPr>
                <w:rFonts w:cstheme="minorHAnsi"/>
                <w:bCs/>
                <w:sz w:val="18"/>
                <w:lang w:val="en-US"/>
              </w:rPr>
              <w:t>)</w:t>
            </w:r>
          </w:p>
        </w:tc>
        <w:tc>
          <w:tcPr>
            <w:tcW w:w="3402" w:type="dxa"/>
            <w:tcBorders>
              <w:left w:val="single" w:sz="4" w:space="0" w:color="auto"/>
            </w:tcBorders>
          </w:tcPr>
          <w:p w14:paraId="73DD3185" w14:textId="77777777" w:rsidR="007559D8" w:rsidRPr="00402063" w:rsidRDefault="007559D8" w:rsidP="003E5F17">
            <w:pPr>
              <w:spacing w:before="100" w:beforeAutospacing="1" w:after="100" w:afterAutospacing="1"/>
              <w:rPr>
                <w:rFonts w:cstheme="minorHAnsi"/>
                <w:b/>
                <w:bCs/>
                <w:lang w:val="en-US"/>
              </w:rPr>
            </w:pPr>
          </w:p>
        </w:tc>
      </w:tr>
    </w:tbl>
    <w:p w14:paraId="5BF69C59" w14:textId="77777777" w:rsidR="00436CB0" w:rsidRPr="00402063" w:rsidRDefault="00436CB0" w:rsidP="007559D8">
      <w:pPr>
        <w:spacing w:after="0"/>
        <w:rPr>
          <w:rFonts w:cstheme="minorHAnsi"/>
          <w:sz w:val="28"/>
        </w:rPr>
      </w:pPr>
    </w:p>
    <w:p w14:paraId="1ED8EFE1" w14:textId="7FF8DF74" w:rsidR="002C37A8" w:rsidRPr="00402063" w:rsidRDefault="002C37A8" w:rsidP="00033D88">
      <w:pPr>
        <w:tabs>
          <w:tab w:val="left" w:pos="-720"/>
          <w:tab w:val="left" w:pos="558"/>
          <w:tab w:val="left" w:pos="1170"/>
          <w:tab w:val="left" w:pos="1674"/>
          <w:tab w:val="left" w:pos="4798"/>
        </w:tabs>
        <w:jc w:val="both"/>
        <w:rPr>
          <w:rFonts w:cstheme="minorHAnsi"/>
          <w:b/>
          <w:bCs/>
        </w:rPr>
      </w:pPr>
      <w:r w:rsidRPr="00402063">
        <w:rPr>
          <w:rFonts w:cstheme="minorHAnsi"/>
          <w:b/>
          <w:bCs/>
        </w:rPr>
        <w:t>If participant is not able to read the text</w:t>
      </w:r>
      <w:r w:rsidR="00290AA5" w:rsidRPr="00402063">
        <w:rPr>
          <w:rFonts w:cstheme="minorHAnsi"/>
          <w:b/>
          <w:bCs/>
        </w:rPr>
        <w:t xml:space="preserve"> and/or sign for themselves</w:t>
      </w:r>
      <w:r w:rsidRPr="00402063">
        <w:rPr>
          <w:rFonts w:cstheme="minorHAnsi"/>
          <w:b/>
          <w:bCs/>
        </w:rPr>
        <w:t xml:space="preserve"> but has capacity to give consent</w:t>
      </w:r>
    </w:p>
    <w:p w14:paraId="037753A6" w14:textId="77777777" w:rsidR="002C37A8" w:rsidRPr="00402063" w:rsidRDefault="002C37A8" w:rsidP="002C37A8">
      <w:pPr>
        <w:rPr>
          <w:rFonts w:cstheme="minorHAnsi"/>
        </w:rPr>
      </w:pPr>
      <w:r w:rsidRPr="00402063">
        <w:rPr>
          <w:rFonts w:cstheme="minorHAnsi"/>
        </w:rPr>
        <w:t xml:space="preserve">I witnessed accurate reading of the consent form to the potential participant, who could ask any questions and got satisfactory replies. </w:t>
      </w:r>
    </w:p>
    <w:p w14:paraId="13D0B0AB" w14:textId="77777777" w:rsidR="002C37A8" w:rsidRPr="00402063" w:rsidRDefault="002C37A8" w:rsidP="002C37A8">
      <w:pPr>
        <w:tabs>
          <w:tab w:val="left" w:pos="-720"/>
          <w:tab w:val="left" w:pos="558"/>
          <w:tab w:val="left" w:pos="1170"/>
          <w:tab w:val="left" w:pos="1674"/>
          <w:tab w:val="left" w:pos="4798"/>
        </w:tabs>
        <w:jc w:val="both"/>
        <w:rPr>
          <w:rFonts w:cstheme="minorHAnsi"/>
          <w:b/>
          <w:bCs/>
        </w:rPr>
      </w:pPr>
      <w:r w:rsidRPr="00402063">
        <w:rPr>
          <w:rFonts w:cstheme="minorHAnsi"/>
        </w:rPr>
        <w:t>I confirm that they gave their consent freely.</w:t>
      </w:r>
    </w:p>
    <w:p w14:paraId="48164DC9" w14:textId="77777777" w:rsidR="002C37A8" w:rsidRPr="00402063" w:rsidRDefault="002C37A8" w:rsidP="007559D8">
      <w:pPr>
        <w:spacing w:after="0"/>
        <w:rPr>
          <w:rFonts w:cstheme="minorHAnsi"/>
          <w:sz w:val="28"/>
        </w:rPr>
      </w:pPr>
    </w:p>
    <w:tbl>
      <w:tblPr>
        <w:tblW w:w="9571" w:type="dxa"/>
        <w:tblInd w:w="250" w:type="dxa"/>
        <w:tblLayout w:type="fixed"/>
        <w:tblLook w:val="01E0" w:firstRow="1" w:lastRow="1" w:firstColumn="1" w:lastColumn="1" w:noHBand="0" w:noVBand="0"/>
      </w:tblPr>
      <w:tblGrid>
        <w:gridCol w:w="3719"/>
        <w:gridCol w:w="240"/>
        <w:gridCol w:w="3446"/>
        <w:gridCol w:w="286"/>
        <w:gridCol w:w="1880"/>
      </w:tblGrid>
      <w:tr w:rsidR="002C37A8" w:rsidRPr="00402063" w14:paraId="3A6F0732" w14:textId="77777777" w:rsidTr="008915E8">
        <w:trPr>
          <w:trHeight w:val="164"/>
        </w:trPr>
        <w:tc>
          <w:tcPr>
            <w:tcW w:w="3719" w:type="dxa"/>
            <w:tcMar>
              <w:left w:w="0" w:type="dxa"/>
              <w:right w:w="0" w:type="dxa"/>
            </w:tcMar>
            <w:vAlign w:val="bottom"/>
          </w:tcPr>
          <w:p w14:paraId="1AB304AB" w14:textId="77777777" w:rsidR="002C37A8" w:rsidRPr="00402063" w:rsidRDefault="002C37A8" w:rsidP="008915E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60C6D622" w14:textId="77777777" w:rsidR="002C37A8" w:rsidRPr="00402063" w:rsidRDefault="002C37A8" w:rsidP="008915E8">
            <w:pPr>
              <w:spacing w:after="0" w:line="240" w:lineRule="auto"/>
              <w:rPr>
                <w:rFonts w:cstheme="minorHAnsi"/>
              </w:rPr>
            </w:pPr>
          </w:p>
        </w:tc>
        <w:tc>
          <w:tcPr>
            <w:tcW w:w="3446" w:type="dxa"/>
            <w:vAlign w:val="bottom"/>
          </w:tcPr>
          <w:p w14:paraId="4711B12A" w14:textId="77777777" w:rsidR="002C37A8" w:rsidRPr="00402063" w:rsidRDefault="002C37A8" w:rsidP="008915E8">
            <w:pPr>
              <w:spacing w:after="0" w:line="240" w:lineRule="auto"/>
              <w:rPr>
                <w:rFonts w:cstheme="minorHAnsi"/>
              </w:rPr>
            </w:pPr>
            <w:r w:rsidRPr="00402063">
              <w:rPr>
                <w:rFonts w:cstheme="minorHAnsi"/>
              </w:rPr>
              <w:t>…………………………………….</w:t>
            </w:r>
          </w:p>
        </w:tc>
        <w:tc>
          <w:tcPr>
            <w:tcW w:w="286" w:type="dxa"/>
            <w:vAlign w:val="bottom"/>
          </w:tcPr>
          <w:p w14:paraId="0CC677CB" w14:textId="77777777" w:rsidR="002C37A8" w:rsidRPr="00402063" w:rsidRDefault="002C37A8" w:rsidP="008915E8">
            <w:pPr>
              <w:spacing w:after="0" w:line="240" w:lineRule="auto"/>
              <w:rPr>
                <w:rFonts w:cstheme="minorHAnsi"/>
              </w:rPr>
            </w:pPr>
          </w:p>
        </w:tc>
        <w:tc>
          <w:tcPr>
            <w:tcW w:w="1880" w:type="dxa"/>
            <w:tcMar>
              <w:left w:w="0" w:type="dxa"/>
              <w:right w:w="0" w:type="dxa"/>
            </w:tcMar>
            <w:vAlign w:val="bottom"/>
          </w:tcPr>
          <w:p w14:paraId="34EE70ED" w14:textId="528E0187" w:rsidR="002C37A8" w:rsidRPr="00402063" w:rsidRDefault="002C37A8" w:rsidP="008915E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5462D6C8" w14:textId="77777777" w:rsidTr="008915E8">
        <w:trPr>
          <w:trHeight w:val="457"/>
        </w:trPr>
        <w:tc>
          <w:tcPr>
            <w:tcW w:w="3719" w:type="dxa"/>
            <w:tcMar>
              <w:left w:w="0" w:type="dxa"/>
              <w:right w:w="0" w:type="dxa"/>
            </w:tcMar>
          </w:tcPr>
          <w:p w14:paraId="5073CD7F" w14:textId="77777777" w:rsidR="002C37A8" w:rsidRPr="00402063" w:rsidRDefault="002C37A8" w:rsidP="002C37A8">
            <w:pPr>
              <w:rPr>
                <w:rFonts w:cstheme="minorHAnsi"/>
              </w:rPr>
            </w:pPr>
            <w:r w:rsidRPr="00402063">
              <w:rPr>
                <w:rFonts w:cstheme="minorHAnsi"/>
              </w:rPr>
              <w:t>PRINTED name of witness</w:t>
            </w:r>
          </w:p>
        </w:tc>
        <w:tc>
          <w:tcPr>
            <w:tcW w:w="240" w:type="dxa"/>
            <w:tcMar>
              <w:left w:w="0" w:type="dxa"/>
              <w:right w:w="0" w:type="dxa"/>
            </w:tcMar>
          </w:tcPr>
          <w:p w14:paraId="059F7428" w14:textId="77777777" w:rsidR="002C37A8" w:rsidRPr="00402063" w:rsidRDefault="002C37A8" w:rsidP="008915E8">
            <w:pPr>
              <w:rPr>
                <w:rFonts w:cstheme="minorHAnsi"/>
              </w:rPr>
            </w:pPr>
          </w:p>
        </w:tc>
        <w:tc>
          <w:tcPr>
            <w:tcW w:w="3446" w:type="dxa"/>
          </w:tcPr>
          <w:p w14:paraId="5137CF0A" w14:textId="77777777" w:rsidR="002C37A8" w:rsidRPr="00402063" w:rsidRDefault="002C37A8" w:rsidP="008915E8">
            <w:pPr>
              <w:jc w:val="center"/>
              <w:rPr>
                <w:rFonts w:cstheme="minorHAnsi"/>
              </w:rPr>
            </w:pPr>
            <w:r w:rsidRPr="00402063">
              <w:rPr>
                <w:rFonts w:cstheme="minorHAnsi"/>
              </w:rPr>
              <w:t>Signature</w:t>
            </w:r>
          </w:p>
        </w:tc>
        <w:tc>
          <w:tcPr>
            <w:tcW w:w="286" w:type="dxa"/>
          </w:tcPr>
          <w:p w14:paraId="650E886C" w14:textId="77777777" w:rsidR="002C37A8" w:rsidRPr="00402063" w:rsidRDefault="002C37A8" w:rsidP="008915E8">
            <w:pPr>
              <w:rPr>
                <w:rFonts w:cstheme="minorHAnsi"/>
              </w:rPr>
            </w:pPr>
          </w:p>
        </w:tc>
        <w:tc>
          <w:tcPr>
            <w:tcW w:w="1880" w:type="dxa"/>
            <w:tcMar>
              <w:left w:w="0" w:type="dxa"/>
              <w:right w:w="0" w:type="dxa"/>
            </w:tcMar>
          </w:tcPr>
          <w:p w14:paraId="7994969C" w14:textId="77777777" w:rsidR="002C37A8" w:rsidRPr="00402063" w:rsidRDefault="002C37A8" w:rsidP="008915E8">
            <w:pPr>
              <w:jc w:val="center"/>
              <w:rPr>
                <w:rFonts w:cstheme="minorHAnsi"/>
              </w:rPr>
            </w:pPr>
            <w:r w:rsidRPr="00402063">
              <w:rPr>
                <w:rFonts w:cstheme="minorHAnsi"/>
              </w:rPr>
              <w:t>Today’s date</w:t>
            </w:r>
          </w:p>
        </w:tc>
      </w:tr>
      <w:tr w:rsidR="002C37A8" w:rsidRPr="00402063" w14:paraId="6B345E7D" w14:textId="77777777" w:rsidTr="008915E8">
        <w:trPr>
          <w:trHeight w:val="539"/>
        </w:trPr>
        <w:tc>
          <w:tcPr>
            <w:tcW w:w="3719" w:type="dxa"/>
            <w:tcMar>
              <w:left w:w="0" w:type="dxa"/>
              <w:right w:w="0" w:type="dxa"/>
            </w:tcMar>
            <w:vAlign w:val="bottom"/>
          </w:tcPr>
          <w:p w14:paraId="6ED69716" w14:textId="77777777" w:rsidR="002C37A8" w:rsidRPr="00402063" w:rsidRDefault="002C37A8" w:rsidP="008915E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396F1E6E" w14:textId="77777777" w:rsidR="002C37A8" w:rsidRPr="00402063" w:rsidRDefault="002C37A8" w:rsidP="008915E8">
            <w:pPr>
              <w:spacing w:after="0" w:line="240" w:lineRule="auto"/>
              <w:rPr>
                <w:rFonts w:cstheme="minorHAnsi"/>
              </w:rPr>
            </w:pPr>
          </w:p>
        </w:tc>
        <w:tc>
          <w:tcPr>
            <w:tcW w:w="3446" w:type="dxa"/>
            <w:vAlign w:val="bottom"/>
          </w:tcPr>
          <w:p w14:paraId="76EF2A1D" w14:textId="77777777" w:rsidR="002C37A8" w:rsidRPr="00402063" w:rsidRDefault="002C37A8" w:rsidP="008915E8">
            <w:pPr>
              <w:spacing w:after="0" w:line="240" w:lineRule="auto"/>
              <w:rPr>
                <w:rFonts w:cstheme="minorHAnsi"/>
              </w:rPr>
            </w:pPr>
            <w:r w:rsidRPr="00402063">
              <w:rPr>
                <w:rFonts w:cstheme="minorHAnsi"/>
              </w:rPr>
              <w:t>…………………………………….</w:t>
            </w:r>
          </w:p>
        </w:tc>
        <w:tc>
          <w:tcPr>
            <w:tcW w:w="286" w:type="dxa"/>
            <w:vAlign w:val="bottom"/>
          </w:tcPr>
          <w:p w14:paraId="502F97AA" w14:textId="77777777" w:rsidR="002C37A8" w:rsidRPr="00402063" w:rsidRDefault="002C37A8" w:rsidP="008915E8">
            <w:pPr>
              <w:spacing w:after="0" w:line="240" w:lineRule="auto"/>
              <w:rPr>
                <w:rFonts w:cstheme="minorHAnsi"/>
              </w:rPr>
            </w:pPr>
          </w:p>
        </w:tc>
        <w:tc>
          <w:tcPr>
            <w:tcW w:w="1880" w:type="dxa"/>
            <w:tcMar>
              <w:left w:w="0" w:type="dxa"/>
              <w:right w:w="0" w:type="dxa"/>
            </w:tcMar>
            <w:vAlign w:val="bottom"/>
          </w:tcPr>
          <w:p w14:paraId="4CDA3BC9" w14:textId="6E95870F" w:rsidR="002C37A8" w:rsidRPr="00402063" w:rsidRDefault="002C37A8" w:rsidP="008915E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6B1EF0F0" w14:textId="77777777" w:rsidTr="008915E8">
        <w:trPr>
          <w:trHeight w:val="546"/>
        </w:trPr>
        <w:tc>
          <w:tcPr>
            <w:tcW w:w="3719" w:type="dxa"/>
            <w:tcMar>
              <w:left w:w="0" w:type="dxa"/>
              <w:right w:w="0" w:type="dxa"/>
            </w:tcMar>
          </w:tcPr>
          <w:p w14:paraId="5319E4C2" w14:textId="77777777" w:rsidR="002C37A8" w:rsidRPr="00402063" w:rsidRDefault="002C37A8" w:rsidP="008915E8">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2369D05A" w14:textId="77777777" w:rsidR="002C37A8" w:rsidRPr="00402063" w:rsidRDefault="002C37A8" w:rsidP="008915E8">
            <w:pPr>
              <w:rPr>
                <w:rFonts w:cstheme="minorHAnsi"/>
              </w:rPr>
            </w:pPr>
          </w:p>
        </w:tc>
        <w:tc>
          <w:tcPr>
            <w:tcW w:w="3446" w:type="dxa"/>
          </w:tcPr>
          <w:p w14:paraId="2D6AD96C" w14:textId="77777777" w:rsidR="002C37A8" w:rsidRPr="00402063" w:rsidRDefault="002C37A8" w:rsidP="008915E8">
            <w:pPr>
              <w:jc w:val="center"/>
              <w:rPr>
                <w:rFonts w:cstheme="minorHAnsi"/>
              </w:rPr>
            </w:pPr>
            <w:r w:rsidRPr="00402063">
              <w:rPr>
                <w:rFonts w:cstheme="minorHAnsi"/>
              </w:rPr>
              <w:t>Signature</w:t>
            </w:r>
          </w:p>
        </w:tc>
        <w:tc>
          <w:tcPr>
            <w:tcW w:w="286" w:type="dxa"/>
          </w:tcPr>
          <w:p w14:paraId="7723DE12" w14:textId="77777777" w:rsidR="002C37A8" w:rsidRPr="00402063" w:rsidRDefault="002C37A8" w:rsidP="008915E8">
            <w:pPr>
              <w:rPr>
                <w:rFonts w:cstheme="minorHAnsi"/>
              </w:rPr>
            </w:pPr>
          </w:p>
        </w:tc>
        <w:tc>
          <w:tcPr>
            <w:tcW w:w="1880" w:type="dxa"/>
            <w:tcMar>
              <w:left w:w="0" w:type="dxa"/>
              <w:right w:w="0" w:type="dxa"/>
            </w:tcMar>
          </w:tcPr>
          <w:p w14:paraId="360B5093" w14:textId="77777777" w:rsidR="002C37A8" w:rsidRPr="00402063" w:rsidRDefault="002C37A8" w:rsidP="008915E8">
            <w:pPr>
              <w:jc w:val="center"/>
              <w:rPr>
                <w:rFonts w:cstheme="minorHAnsi"/>
              </w:rPr>
            </w:pPr>
            <w:r w:rsidRPr="00402063">
              <w:rPr>
                <w:rFonts w:cstheme="minorHAnsi"/>
              </w:rPr>
              <w:t>Today’s date</w:t>
            </w:r>
          </w:p>
        </w:tc>
      </w:tr>
    </w:tbl>
    <w:p w14:paraId="1D0E29B7" w14:textId="77777777" w:rsidR="002C37A8" w:rsidRPr="00402063" w:rsidRDefault="002C37A8" w:rsidP="007559D8">
      <w:pPr>
        <w:spacing w:after="0"/>
        <w:rPr>
          <w:rFonts w:cstheme="minorHAnsi"/>
          <w:sz w:val="28"/>
        </w:rPr>
      </w:pPr>
    </w:p>
    <w:p w14:paraId="43631524" w14:textId="77777777" w:rsidR="002C37A8" w:rsidRPr="00402063" w:rsidRDefault="002C37A8" w:rsidP="002C37A8">
      <w:pPr>
        <w:tabs>
          <w:tab w:val="left" w:pos="-720"/>
          <w:tab w:val="left" w:pos="558"/>
          <w:tab w:val="left" w:pos="1170"/>
          <w:tab w:val="left" w:pos="1674"/>
          <w:tab w:val="left" w:pos="4798"/>
        </w:tabs>
        <w:jc w:val="both"/>
        <w:rPr>
          <w:rFonts w:cstheme="minorHAnsi"/>
          <w:b/>
          <w:bCs/>
        </w:rPr>
      </w:pPr>
      <w:r w:rsidRPr="00402063">
        <w:rPr>
          <w:rFonts w:cstheme="minorHAnsi"/>
          <w:b/>
          <w:bCs/>
        </w:rPr>
        <w:t xml:space="preserve">If participant </w:t>
      </w:r>
      <w:r w:rsidR="00436CB0" w:rsidRPr="00402063">
        <w:rPr>
          <w:rFonts w:cstheme="minorHAnsi"/>
          <w:b/>
          <w:bCs/>
        </w:rPr>
        <w:t xml:space="preserve">temporarily </w:t>
      </w:r>
      <w:r w:rsidRPr="00402063">
        <w:rPr>
          <w:rFonts w:cstheme="minorHAnsi"/>
          <w:b/>
          <w:bCs/>
        </w:rPr>
        <w:t>lacks capacity to give consent due to the severity of their medical condition</w:t>
      </w:r>
      <w:r w:rsidR="00436CB0" w:rsidRPr="00402063">
        <w:rPr>
          <w:rFonts w:cstheme="minorHAnsi"/>
          <w:b/>
          <w:bCs/>
        </w:rPr>
        <w:t xml:space="preserve"> </w:t>
      </w:r>
      <w:r w:rsidRPr="00402063">
        <w:rPr>
          <w:rFonts w:cstheme="minorHAnsi"/>
          <w:b/>
          <w:bCs/>
        </w:rPr>
        <w:t>(e.g. acute respiratory failure or need for immediate ventilation):</w:t>
      </w:r>
    </w:p>
    <w:p w14:paraId="4B2EE0BE" w14:textId="77777777" w:rsidR="002C37A8" w:rsidRPr="00402063" w:rsidRDefault="002C37A8" w:rsidP="002C37A8">
      <w:pPr>
        <w:rPr>
          <w:rFonts w:cstheme="minorHAnsi"/>
        </w:rPr>
      </w:pPr>
      <w:r w:rsidRPr="00402063">
        <w:rPr>
          <w:rFonts w:cstheme="minorHAnsi"/>
        </w:rPr>
        <w:t>I have read the information (or had it read to me) and had an opportunity to ask questions.</w:t>
      </w:r>
    </w:p>
    <w:p w14:paraId="5D4E682E" w14:textId="77777777" w:rsidR="00436CB0" w:rsidRPr="00402063" w:rsidRDefault="00436CB0" w:rsidP="002C37A8">
      <w:pPr>
        <w:rPr>
          <w:rFonts w:cstheme="minorHAnsi"/>
        </w:rPr>
      </w:pPr>
      <w:r w:rsidRPr="00402063">
        <w:rPr>
          <w:rFonts w:cstheme="minorHAnsi"/>
        </w:rPr>
        <w:t xml:space="preserve">I understand that the patient </w:t>
      </w:r>
      <w:proofErr w:type="gramStart"/>
      <w:r w:rsidRPr="00402063">
        <w:rPr>
          <w:rFonts w:cstheme="minorHAnsi"/>
        </w:rPr>
        <w:t>will be asked</w:t>
      </w:r>
      <w:proofErr w:type="gramEnd"/>
      <w:r w:rsidRPr="00402063">
        <w:rPr>
          <w:rFonts w:cstheme="minorHAnsi"/>
        </w:rPr>
        <w:t xml:space="preserve"> to confirm their consent as soon as they have the capacity to do so and that if they wish, they will be able to withdraw from the study without it affecting their medical care.</w:t>
      </w:r>
    </w:p>
    <w:p w14:paraId="23FFA56C" w14:textId="102AE79E" w:rsidR="000B046D" w:rsidRPr="00402063" w:rsidRDefault="000B046D" w:rsidP="000E4E3D">
      <w:pPr>
        <w:spacing w:after="0"/>
        <w:rPr>
          <w:rFonts w:cstheme="minorHAnsi"/>
        </w:rPr>
      </w:pPr>
      <w:r w:rsidRPr="00402063">
        <w:rPr>
          <w:rFonts w:cstheme="minorHAnsi"/>
        </w:rPr>
        <w:t xml:space="preserve"> I believe that if they were able to, the patient would wish to take part in this study.</w:t>
      </w:r>
    </w:p>
    <w:p w14:paraId="59045B75" w14:textId="1BEEB8B5" w:rsidR="000E4E3D" w:rsidRPr="00402063" w:rsidRDefault="000E4E3D" w:rsidP="000E4E3D">
      <w:pPr>
        <w:spacing w:after="0"/>
        <w:rPr>
          <w:rFonts w:cstheme="minorHAnsi"/>
          <w:sz w:val="28"/>
        </w:rPr>
      </w:pPr>
    </w:p>
    <w:tbl>
      <w:tblPr>
        <w:tblW w:w="9571" w:type="dxa"/>
        <w:tblInd w:w="250" w:type="dxa"/>
        <w:tblLayout w:type="fixed"/>
        <w:tblLook w:val="01E0" w:firstRow="1" w:lastRow="1" w:firstColumn="1" w:lastColumn="1" w:noHBand="0" w:noVBand="0"/>
      </w:tblPr>
      <w:tblGrid>
        <w:gridCol w:w="3719"/>
        <w:gridCol w:w="240"/>
        <w:gridCol w:w="3446"/>
        <w:gridCol w:w="286"/>
        <w:gridCol w:w="1880"/>
      </w:tblGrid>
      <w:tr w:rsidR="002C37A8" w:rsidRPr="00402063" w14:paraId="3E188002" w14:textId="77777777" w:rsidTr="00290AA5">
        <w:trPr>
          <w:trHeight w:val="164"/>
        </w:trPr>
        <w:tc>
          <w:tcPr>
            <w:tcW w:w="3719" w:type="dxa"/>
            <w:tcMar>
              <w:left w:w="0" w:type="dxa"/>
              <w:right w:w="0" w:type="dxa"/>
            </w:tcMar>
            <w:vAlign w:val="bottom"/>
          </w:tcPr>
          <w:p w14:paraId="7C5117E4" w14:textId="77777777" w:rsidR="002C37A8" w:rsidRPr="00402063" w:rsidRDefault="002C37A8" w:rsidP="008915E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4E0E7ED6" w14:textId="77777777" w:rsidR="002C37A8" w:rsidRPr="00402063" w:rsidRDefault="002C37A8" w:rsidP="008915E8">
            <w:pPr>
              <w:spacing w:after="0" w:line="240" w:lineRule="auto"/>
              <w:rPr>
                <w:rFonts w:cstheme="minorHAnsi"/>
              </w:rPr>
            </w:pPr>
          </w:p>
        </w:tc>
        <w:tc>
          <w:tcPr>
            <w:tcW w:w="3446" w:type="dxa"/>
            <w:vAlign w:val="bottom"/>
          </w:tcPr>
          <w:p w14:paraId="1D24BF12" w14:textId="77777777" w:rsidR="002C37A8" w:rsidRPr="00402063" w:rsidRDefault="002C37A8" w:rsidP="008915E8">
            <w:pPr>
              <w:spacing w:after="0" w:line="240" w:lineRule="auto"/>
              <w:rPr>
                <w:rFonts w:cstheme="minorHAnsi"/>
              </w:rPr>
            </w:pPr>
            <w:r w:rsidRPr="00402063">
              <w:rPr>
                <w:rFonts w:cstheme="minorHAnsi"/>
              </w:rPr>
              <w:t>…………………………………….</w:t>
            </w:r>
          </w:p>
        </w:tc>
        <w:tc>
          <w:tcPr>
            <w:tcW w:w="286" w:type="dxa"/>
            <w:vAlign w:val="bottom"/>
          </w:tcPr>
          <w:p w14:paraId="25C2DB86" w14:textId="77777777" w:rsidR="002C37A8" w:rsidRPr="00402063" w:rsidRDefault="002C37A8" w:rsidP="008915E8">
            <w:pPr>
              <w:spacing w:after="0" w:line="240" w:lineRule="auto"/>
              <w:rPr>
                <w:rFonts w:cstheme="minorHAnsi"/>
              </w:rPr>
            </w:pPr>
          </w:p>
        </w:tc>
        <w:tc>
          <w:tcPr>
            <w:tcW w:w="1880" w:type="dxa"/>
            <w:tcMar>
              <w:left w:w="0" w:type="dxa"/>
              <w:right w:w="0" w:type="dxa"/>
            </w:tcMar>
            <w:vAlign w:val="bottom"/>
          </w:tcPr>
          <w:p w14:paraId="3F6C702F" w14:textId="447210BD" w:rsidR="002C37A8" w:rsidRPr="00402063" w:rsidRDefault="002C37A8" w:rsidP="008915E8">
            <w:pPr>
              <w:spacing w:after="0" w:line="240" w:lineRule="auto"/>
              <w:jc w:val="center"/>
              <w:rPr>
                <w:rFonts w:cstheme="minorHAnsi"/>
              </w:rPr>
            </w:pPr>
            <w:r w:rsidRPr="00402063">
              <w:rPr>
                <w:rFonts w:cstheme="minorHAnsi"/>
              </w:rPr>
              <w:t>……../……../…</w:t>
            </w:r>
            <w:r w:rsidR="005151A3" w:rsidRPr="00402063">
              <w:rPr>
                <w:rFonts w:cstheme="minorHAnsi"/>
              </w:rPr>
              <w:t>……</w:t>
            </w:r>
            <w:r w:rsidRPr="00402063">
              <w:rPr>
                <w:rFonts w:cstheme="minorHAnsi"/>
              </w:rPr>
              <w:t>…</w:t>
            </w:r>
          </w:p>
        </w:tc>
      </w:tr>
      <w:tr w:rsidR="002C37A8" w:rsidRPr="00402063" w14:paraId="672C4814" w14:textId="77777777" w:rsidTr="00290AA5">
        <w:trPr>
          <w:trHeight w:val="457"/>
        </w:trPr>
        <w:tc>
          <w:tcPr>
            <w:tcW w:w="3719" w:type="dxa"/>
            <w:tcMar>
              <w:left w:w="0" w:type="dxa"/>
              <w:right w:w="0" w:type="dxa"/>
            </w:tcMar>
          </w:tcPr>
          <w:p w14:paraId="4CF3AAC3" w14:textId="4F104264" w:rsidR="002C37A8" w:rsidRPr="00402063" w:rsidRDefault="002C37A8" w:rsidP="00B7765F">
            <w:pPr>
              <w:rPr>
                <w:rFonts w:cstheme="minorHAnsi"/>
              </w:rPr>
            </w:pPr>
            <w:r w:rsidRPr="00402063">
              <w:rPr>
                <w:rFonts w:cstheme="minorHAnsi"/>
              </w:rPr>
              <w:t xml:space="preserve">PRINTED name of </w:t>
            </w:r>
            <w:r w:rsidR="00B7765F" w:rsidRPr="00402063">
              <w:rPr>
                <w:rFonts w:cstheme="minorHAnsi"/>
              </w:rPr>
              <w:t>Legal Representative</w:t>
            </w:r>
          </w:p>
        </w:tc>
        <w:tc>
          <w:tcPr>
            <w:tcW w:w="240" w:type="dxa"/>
            <w:tcMar>
              <w:left w:w="0" w:type="dxa"/>
              <w:right w:w="0" w:type="dxa"/>
            </w:tcMar>
          </w:tcPr>
          <w:p w14:paraId="3AEAD31B" w14:textId="77777777" w:rsidR="002C37A8" w:rsidRPr="00402063" w:rsidRDefault="002C37A8" w:rsidP="008915E8">
            <w:pPr>
              <w:rPr>
                <w:rFonts w:cstheme="minorHAnsi"/>
              </w:rPr>
            </w:pPr>
          </w:p>
        </w:tc>
        <w:tc>
          <w:tcPr>
            <w:tcW w:w="3446" w:type="dxa"/>
          </w:tcPr>
          <w:p w14:paraId="5DB18B99" w14:textId="77777777" w:rsidR="002C37A8" w:rsidRPr="00402063" w:rsidRDefault="002C37A8" w:rsidP="008915E8">
            <w:pPr>
              <w:jc w:val="center"/>
              <w:rPr>
                <w:rFonts w:cstheme="minorHAnsi"/>
              </w:rPr>
            </w:pPr>
            <w:r w:rsidRPr="00402063">
              <w:rPr>
                <w:rFonts w:cstheme="minorHAnsi"/>
              </w:rPr>
              <w:t>Signature</w:t>
            </w:r>
          </w:p>
        </w:tc>
        <w:tc>
          <w:tcPr>
            <w:tcW w:w="286" w:type="dxa"/>
          </w:tcPr>
          <w:p w14:paraId="7F454FC9" w14:textId="77777777" w:rsidR="002C37A8" w:rsidRPr="00402063" w:rsidRDefault="002C37A8" w:rsidP="008915E8">
            <w:pPr>
              <w:rPr>
                <w:rFonts w:cstheme="minorHAnsi"/>
              </w:rPr>
            </w:pPr>
          </w:p>
        </w:tc>
        <w:tc>
          <w:tcPr>
            <w:tcW w:w="1880" w:type="dxa"/>
            <w:tcMar>
              <w:left w:w="0" w:type="dxa"/>
              <w:right w:w="0" w:type="dxa"/>
            </w:tcMar>
          </w:tcPr>
          <w:p w14:paraId="2112BEBE" w14:textId="77777777" w:rsidR="002C37A8" w:rsidRPr="00402063" w:rsidRDefault="002C37A8" w:rsidP="008915E8">
            <w:pPr>
              <w:jc w:val="center"/>
              <w:rPr>
                <w:rFonts w:cstheme="minorHAnsi"/>
              </w:rPr>
            </w:pPr>
            <w:r w:rsidRPr="00402063">
              <w:rPr>
                <w:rFonts w:cstheme="minorHAnsi"/>
              </w:rPr>
              <w:t>Today’s date</w:t>
            </w:r>
          </w:p>
        </w:tc>
      </w:tr>
      <w:tr w:rsidR="00290AA5" w:rsidRPr="00402063" w14:paraId="16714C6B" w14:textId="77777777" w:rsidTr="00290AA5">
        <w:trPr>
          <w:trHeight w:val="164"/>
        </w:trPr>
        <w:tc>
          <w:tcPr>
            <w:tcW w:w="3719" w:type="dxa"/>
            <w:tcMar>
              <w:left w:w="0" w:type="dxa"/>
              <w:right w:w="0" w:type="dxa"/>
            </w:tcMar>
            <w:vAlign w:val="bottom"/>
          </w:tcPr>
          <w:p w14:paraId="35836F2C" w14:textId="77777777" w:rsidR="00290AA5" w:rsidRPr="00402063" w:rsidRDefault="00290AA5" w:rsidP="0049084D">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0E4CADF9" w14:textId="77777777" w:rsidR="00290AA5" w:rsidRPr="00402063" w:rsidRDefault="00290AA5" w:rsidP="0049084D">
            <w:pPr>
              <w:spacing w:after="0" w:line="240" w:lineRule="auto"/>
              <w:rPr>
                <w:rFonts w:cstheme="minorHAnsi"/>
              </w:rPr>
            </w:pPr>
          </w:p>
        </w:tc>
        <w:tc>
          <w:tcPr>
            <w:tcW w:w="3446" w:type="dxa"/>
            <w:vAlign w:val="bottom"/>
          </w:tcPr>
          <w:p w14:paraId="2EBAEBC5" w14:textId="5CF48E25" w:rsidR="00290AA5" w:rsidRPr="00402063" w:rsidRDefault="00290AA5" w:rsidP="0049084D">
            <w:pPr>
              <w:spacing w:after="0" w:line="240" w:lineRule="auto"/>
              <w:rPr>
                <w:rFonts w:cstheme="minorHAnsi"/>
              </w:rPr>
            </w:pPr>
          </w:p>
        </w:tc>
        <w:tc>
          <w:tcPr>
            <w:tcW w:w="286" w:type="dxa"/>
            <w:vAlign w:val="bottom"/>
          </w:tcPr>
          <w:p w14:paraId="53F3B4E3" w14:textId="77777777" w:rsidR="00290AA5" w:rsidRPr="00402063" w:rsidRDefault="00290AA5" w:rsidP="0049084D">
            <w:pPr>
              <w:spacing w:after="0" w:line="240" w:lineRule="auto"/>
              <w:rPr>
                <w:rFonts w:cstheme="minorHAnsi"/>
              </w:rPr>
            </w:pPr>
          </w:p>
        </w:tc>
        <w:tc>
          <w:tcPr>
            <w:tcW w:w="1880" w:type="dxa"/>
            <w:tcMar>
              <w:left w:w="0" w:type="dxa"/>
              <w:right w:w="0" w:type="dxa"/>
            </w:tcMar>
            <w:vAlign w:val="bottom"/>
          </w:tcPr>
          <w:p w14:paraId="476F5DE1" w14:textId="64B1BA36" w:rsidR="00290AA5" w:rsidRPr="00402063" w:rsidRDefault="00290AA5" w:rsidP="0049084D">
            <w:pPr>
              <w:spacing w:after="0" w:line="240" w:lineRule="auto"/>
              <w:jc w:val="center"/>
              <w:rPr>
                <w:rFonts w:cstheme="minorHAnsi"/>
              </w:rPr>
            </w:pPr>
          </w:p>
        </w:tc>
      </w:tr>
      <w:tr w:rsidR="00290AA5" w:rsidRPr="00402063" w14:paraId="5940D7CE" w14:textId="77777777" w:rsidTr="00290AA5">
        <w:trPr>
          <w:trHeight w:val="457"/>
        </w:trPr>
        <w:tc>
          <w:tcPr>
            <w:tcW w:w="3719" w:type="dxa"/>
            <w:tcMar>
              <w:left w:w="0" w:type="dxa"/>
              <w:right w:w="0" w:type="dxa"/>
            </w:tcMar>
          </w:tcPr>
          <w:p w14:paraId="0C81CAAC" w14:textId="610C2AE4" w:rsidR="00290AA5" w:rsidRPr="00402063" w:rsidRDefault="00290AA5" w:rsidP="00B7765F">
            <w:pPr>
              <w:rPr>
                <w:rFonts w:cstheme="minorHAnsi"/>
              </w:rPr>
            </w:pPr>
            <w:r w:rsidRPr="00402063">
              <w:rPr>
                <w:rFonts w:cstheme="minorHAnsi"/>
              </w:rPr>
              <w:t>Relationship to participant</w:t>
            </w:r>
          </w:p>
        </w:tc>
        <w:tc>
          <w:tcPr>
            <w:tcW w:w="240" w:type="dxa"/>
            <w:tcMar>
              <w:left w:w="0" w:type="dxa"/>
              <w:right w:w="0" w:type="dxa"/>
            </w:tcMar>
          </w:tcPr>
          <w:p w14:paraId="6A48CF38" w14:textId="77777777" w:rsidR="00290AA5" w:rsidRPr="00402063" w:rsidRDefault="00290AA5" w:rsidP="008915E8">
            <w:pPr>
              <w:rPr>
                <w:rFonts w:cstheme="minorHAnsi"/>
              </w:rPr>
            </w:pPr>
          </w:p>
        </w:tc>
        <w:tc>
          <w:tcPr>
            <w:tcW w:w="3446" w:type="dxa"/>
          </w:tcPr>
          <w:p w14:paraId="06429407" w14:textId="77777777" w:rsidR="00290AA5" w:rsidRPr="00402063" w:rsidRDefault="00290AA5" w:rsidP="008915E8">
            <w:pPr>
              <w:jc w:val="center"/>
              <w:rPr>
                <w:rFonts w:cstheme="minorHAnsi"/>
              </w:rPr>
            </w:pPr>
          </w:p>
        </w:tc>
        <w:tc>
          <w:tcPr>
            <w:tcW w:w="286" w:type="dxa"/>
          </w:tcPr>
          <w:p w14:paraId="43358D9C" w14:textId="77777777" w:rsidR="00290AA5" w:rsidRPr="00402063" w:rsidRDefault="00290AA5" w:rsidP="008915E8">
            <w:pPr>
              <w:rPr>
                <w:rFonts w:cstheme="minorHAnsi"/>
              </w:rPr>
            </w:pPr>
          </w:p>
        </w:tc>
        <w:tc>
          <w:tcPr>
            <w:tcW w:w="1880" w:type="dxa"/>
            <w:tcMar>
              <w:left w:w="0" w:type="dxa"/>
              <w:right w:w="0" w:type="dxa"/>
            </w:tcMar>
          </w:tcPr>
          <w:p w14:paraId="788674EE" w14:textId="77777777" w:rsidR="00290AA5" w:rsidRPr="00402063" w:rsidRDefault="00290AA5" w:rsidP="008915E8">
            <w:pPr>
              <w:jc w:val="center"/>
              <w:rPr>
                <w:rFonts w:cstheme="minorHAnsi"/>
              </w:rPr>
            </w:pPr>
          </w:p>
        </w:tc>
      </w:tr>
      <w:tr w:rsidR="002C37A8" w:rsidRPr="00402063" w14:paraId="5C04233A" w14:textId="77777777" w:rsidTr="00290AA5">
        <w:trPr>
          <w:trHeight w:val="539"/>
        </w:trPr>
        <w:tc>
          <w:tcPr>
            <w:tcW w:w="3719" w:type="dxa"/>
            <w:tcMar>
              <w:left w:w="0" w:type="dxa"/>
              <w:right w:w="0" w:type="dxa"/>
            </w:tcMar>
            <w:vAlign w:val="bottom"/>
          </w:tcPr>
          <w:p w14:paraId="28D604ED" w14:textId="77777777" w:rsidR="002C37A8" w:rsidRPr="00402063" w:rsidRDefault="002C37A8" w:rsidP="008915E8">
            <w:pPr>
              <w:spacing w:after="0" w:line="240" w:lineRule="auto"/>
              <w:rPr>
                <w:rFonts w:cstheme="minorHAnsi"/>
              </w:rPr>
            </w:pPr>
            <w:r w:rsidRPr="00402063">
              <w:rPr>
                <w:rFonts w:cstheme="minorHAnsi"/>
              </w:rPr>
              <w:t>……………………………………………</w:t>
            </w:r>
          </w:p>
        </w:tc>
        <w:tc>
          <w:tcPr>
            <w:tcW w:w="240" w:type="dxa"/>
            <w:tcMar>
              <w:left w:w="0" w:type="dxa"/>
              <w:right w:w="0" w:type="dxa"/>
            </w:tcMar>
            <w:vAlign w:val="bottom"/>
          </w:tcPr>
          <w:p w14:paraId="3587D3E3" w14:textId="77777777" w:rsidR="002C37A8" w:rsidRPr="00402063" w:rsidRDefault="002C37A8" w:rsidP="008915E8">
            <w:pPr>
              <w:spacing w:after="0" w:line="240" w:lineRule="auto"/>
              <w:rPr>
                <w:rFonts w:cstheme="minorHAnsi"/>
              </w:rPr>
            </w:pPr>
          </w:p>
        </w:tc>
        <w:tc>
          <w:tcPr>
            <w:tcW w:w="3446" w:type="dxa"/>
            <w:vAlign w:val="bottom"/>
          </w:tcPr>
          <w:p w14:paraId="36D8727F" w14:textId="77777777" w:rsidR="002C37A8" w:rsidRPr="00402063" w:rsidRDefault="002C37A8" w:rsidP="008915E8">
            <w:pPr>
              <w:spacing w:after="0" w:line="240" w:lineRule="auto"/>
              <w:rPr>
                <w:rFonts w:cstheme="minorHAnsi"/>
              </w:rPr>
            </w:pPr>
            <w:r w:rsidRPr="00402063">
              <w:rPr>
                <w:rFonts w:cstheme="minorHAnsi"/>
              </w:rPr>
              <w:t>…………………………………….</w:t>
            </w:r>
          </w:p>
        </w:tc>
        <w:tc>
          <w:tcPr>
            <w:tcW w:w="286" w:type="dxa"/>
            <w:vAlign w:val="bottom"/>
          </w:tcPr>
          <w:p w14:paraId="28AD5378" w14:textId="77777777" w:rsidR="002C37A8" w:rsidRPr="00402063" w:rsidRDefault="002C37A8" w:rsidP="008915E8">
            <w:pPr>
              <w:spacing w:after="0" w:line="240" w:lineRule="auto"/>
              <w:rPr>
                <w:rFonts w:cstheme="minorHAnsi"/>
              </w:rPr>
            </w:pPr>
          </w:p>
        </w:tc>
        <w:tc>
          <w:tcPr>
            <w:tcW w:w="1880" w:type="dxa"/>
            <w:tcMar>
              <w:left w:w="0" w:type="dxa"/>
              <w:right w:w="0" w:type="dxa"/>
            </w:tcMar>
            <w:vAlign w:val="bottom"/>
          </w:tcPr>
          <w:p w14:paraId="1C67FA90" w14:textId="42777D47" w:rsidR="002C37A8" w:rsidRPr="00402063" w:rsidRDefault="002C37A8" w:rsidP="008915E8">
            <w:pPr>
              <w:spacing w:after="0" w:line="240" w:lineRule="auto"/>
              <w:jc w:val="center"/>
              <w:rPr>
                <w:rFonts w:cstheme="minorHAnsi"/>
              </w:rPr>
            </w:pPr>
            <w:r w:rsidRPr="00402063">
              <w:rPr>
                <w:rFonts w:cstheme="minorHAnsi"/>
              </w:rPr>
              <w:t>……../……../……</w:t>
            </w:r>
            <w:r w:rsidR="005151A3" w:rsidRPr="00402063">
              <w:rPr>
                <w:rFonts w:cstheme="minorHAnsi"/>
              </w:rPr>
              <w:t>……</w:t>
            </w:r>
          </w:p>
        </w:tc>
      </w:tr>
      <w:tr w:rsidR="002C37A8" w:rsidRPr="00402063" w14:paraId="6F56406E" w14:textId="77777777" w:rsidTr="00290AA5">
        <w:trPr>
          <w:trHeight w:val="546"/>
        </w:trPr>
        <w:tc>
          <w:tcPr>
            <w:tcW w:w="3719" w:type="dxa"/>
            <w:tcMar>
              <w:left w:w="0" w:type="dxa"/>
              <w:right w:w="0" w:type="dxa"/>
            </w:tcMar>
          </w:tcPr>
          <w:p w14:paraId="25C85BC3" w14:textId="77777777" w:rsidR="002C37A8" w:rsidRPr="00402063" w:rsidRDefault="002C37A8" w:rsidP="008915E8">
            <w:pPr>
              <w:spacing w:after="0" w:line="240" w:lineRule="auto"/>
              <w:rPr>
                <w:rFonts w:cstheme="minorHAnsi"/>
              </w:rPr>
            </w:pPr>
            <w:r w:rsidRPr="00402063">
              <w:rPr>
                <w:rFonts w:cstheme="minorHAnsi"/>
              </w:rPr>
              <w:t>PRINTED name of person taking consent</w:t>
            </w:r>
          </w:p>
        </w:tc>
        <w:tc>
          <w:tcPr>
            <w:tcW w:w="240" w:type="dxa"/>
            <w:tcMar>
              <w:left w:w="0" w:type="dxa"/>
              <w:right w:w="0" w:type="dxa"/>
            </w:tcMar>
          </w:tcPr>
          <w:p w14:paraId="12750CB4" w14:textId="77777777" w:rsidR="002C37A8" w:rsidRPr="00402063" w:rsidRDefault="002C37A8" w:rsidP="008915E8">
            <w:pPr>
              <w:rPr>
                <w:rFonts w:cstheme="minorHAnsi"/>
              </w:rPr>
            </w:pPr>
          </w:p>
        </w:tc>
        <w:tc>
          <w:tcPr>
            <w:tcW w:w="3446" w:type="dxa"/>
          </w:tcPr>
          <w:p w14:paraId="2F750618" w14:textId="77777777" w:rsidR="002C37A8" w:rsidRPr="00402063" w:rsidRDefault="002C37A8" w:rsidP="008915E8">
            <w:pPr>
              <w:jc w:val="center"/>
              <w:rPr>
                <w:rFonts w:cstheme="minorHAnsi"/>
              </w:rPr>
            </w:pPr>
            <w:r w:rsidRPr="00402063">
              <w:rPr>
                <w:rFonts w:cstheme="minorHAnsi"/>
              </w:rPr>
              <w:t>Signature</w:t>
            </w:r>
          </w:p>
        </w:tc>
        <w:tc>
          <w:tcPr>
            <w:tcW w:w="286" w:type="dxa"/>
          </w:tcPr>
          <w:p w14:paraId="3777A31B" w14:textId="77777777" w:rsidR="002C37A8" w:rsidRPr="00402063" w:rsidRDefault="002C37A8" w:rsidP="008915E8">
            <w:pPr>
              <w:rPr>
                <w:rFonts w:cstheme="minorHAnsi"/>
              </w:rPr>
            </w:pPr>
          </w:p>
        </w:tc>
        <w:tc>
          <w:tcPr>
            <w:tcW w:w="1880" w:type="dxa"/>
            <w:tcMar>
              <w:left w:w="0" w:type="dxa"/>
              <w:right w:w="0" w:type="dxa"/>
            </w:tcMar>
          </w:tcPr>
          <w:p w14:paraId="03B91B3A" w14:textId="77777777" w:rsidR="002C37A8" w:rsidRPr="00402063" w:rsidRDefault="002C37A8" w:rsidP="008915E8">
            <w:pPr>
              <w:jc w:val="center"/>
              <w:rPr>
                <w:rFonts w:cstheme="minorHAnsi"/>
              </w:rPr>
            </w:pPr>
            <w:r w:rsidRPr="00402063">
              <w:rPr>
                <w:rFonts w:cstheme="minorHAnsi"/>
              </w:rPr>
              <w:t>Today’s date</w:t>
            </w:r>
          </w:p>
        </w:tc>
      </w:tr>
    </w:tbl>
    <w:p w14:paraId="5AF2BD49" w14:textId="77777777" w:rsidR="00B7765F" w:rsidRPr="00402063" w:rsidRDefault="00B7765F" w:rsidP="00B7765F">
      <w:pPr>
        <w:tabs>
          <w:tab w:val="left" w:pos="-720"/>
          <w:tab w:val="left" w:pos="558"/>
          <w:tab w:val="left" w:pos="1170"/>
          <w:tab w:val="left" w:pos="1674"/>
          <w:tab w:val="left" w:pos="4798"/>
        </w:tabs>
        <w:jc w:val="center"/>
        <w:rPr>
          <w:rFonts w:cstheme="minorHAnsi"/>
          <w:b/>
          <w:bCs/>
        </w:rPr>
      </w:pPr>
      <w:r w:rsidRPr="00402063">
        <w:rPr>
          <w:rFonts w:ascii="Arial" w:hAnsi="Arial" w:cs="Arial"/>
          <w:i/>
          <w:sz w:val="16"/>
          <w:szCs w:val="16"/>
        </w:rPr>
        <w:t xml:space="preserve">*1 copy for legal rep; </w:t>
      </w:r>
      <w:proofErr w:type="gramStart"/>
      <w:r w:rsidRPr="00402063">
        <w:rPr>
          <w:rFonts w:ascii="Arial" w:hAnsi="Arial" w:cs="Arial"/>
          <w:i/>
          <w:sz w:val="16"/>
          <w:szCs w:val="16"/>
        </w:rPr>
        <w:t>1</w:t>
      </w:r>
      <w:proofErr w:type="gramEnd"/>
      <w:r w:rsidRPr="00402063">
        <w:rPr>
          <w:rFonts w:ascii="Arial" w:hAnsi="Arial" w:cs="Arial"/>
          <w:i/>
          <w:sz w:val="16"/>
          <w:szCs w:val="16"/>
        </w:rPr>
        <w:t xml:space="preserve"> copy for researcher site file; 1 (original) to be kept in participant medical notes</w:t>
      </w:r>
    </w:p>
    <w:p w14:paraId="38061FBC" w14:textId="7EB19D5E" w:rsidR="00402791" w:rsidRPr="00402063" w:rsidRDefault="00E672DC" w:rsidP="00402791">
      <w:pPr>
        <w:pBdr>
          <w:top w:val="single" w:sz="12" w:space="1" w:color="auto"/>
          <w:bottom w:val="single" w:sz="12" w:space="1" w:color="auto"/>
        </w:pBdr>
        <w:contextualSpacing/>
        <w:jc w:val="center"/>
        <w:rPr>
          <w:rFonts w:cstheme="minorHAnsi"/>
          <w:b/>
          <w:bCs/>
          <w:color w:val="000000"/>
          <w:u w:val="single"/>
        </w:rPr>
      </w:pPr>
      <w:r w:rsidRPr="00402063">
        <w:rPr>
          <w:rFonts w:cstheme="minorHAnsi"/>
          <w:b/>
          <w:bCs/>
          <w:noProof/>
          <w:color w:val="000000"/>
          <w:sz w:val="28"/>
          <w:lang w:eastAsia="en-GB"/>
        </w:rPr>
        <w:lastRenderedPageBreak/>
        <w:drawing>
          <wp:anchor distT="0" distB="0" distL="114300" distR="114300" simplePos="0" relativeHeight="251674112" behindDoc="0" locked="0" layoutInCell="1" allowOverlap="1" wp14:anchorId="416E0CD0" wp14:editId="6E795E54">
            <wp:simplePos x="0" y="0"/>
            <wp:positionH relativeFrom="column">
              <wp:posOffset>-9525</wp:posOffset>
            </wp:positionH>
            <wp:positionV relativeFrom="paragraph">
              <wp:posOffset>213995</wp:posOffset>
            </wp:positionV>
            <wp:extent cx="937895" cy="29273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COVERY Logo CHOSEN Mar 202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37895" cy="292735"/>
                    </a:xfrm>
                    <a:prstGeom prst="rect">
                      <a:avLst/>
                    </a:prstGeom>
                  </pic:spPr>
                </pic:pic>
              </a:graphicData>
            </a:graphic>
            <wp14:sizeRelH relativeFrom="margin">
              <wp14:pctWidth>0</wp14:pctWidth>
            </wp14:sizeRelH>
            <wp14:sizeRelV relativeFrom="margin">
              <wp14:pctHeight>0</wp14:pctHeight>
            </wp14:sizeRelV>
          </wp:anchor>
        </w:drawing>
      </w:r>
      <w:r w:rsidRPr="00402063">
        <w:rPr>
          <w:rFonts w:cstheme="minorHAnsi"/>
          <w:b/>
          <w:bCs/>
          <w:noProof/>
          <w:color w:val="000000"/>
          <w:sz w:val="28"/>
          <w:lang w:eastAsia="en-GB"/>
        </w:rPr>
        <w:drawing>
          <wp:anchor distT="0" distB="0" distL="114300" distR="114300" simplePos="0" relativeHeight="251662848" behindDoc="0" locked="0" layoutInCell="1" allowOverlap="1" wp14:anchorId="4453DE4C" wp14:editId="0B15BBE0">
            <wp:simplePos x="0" y="0"/>
            <wp:positionH relativeFrom="margin">
              <wp:align>right</wp:align>
            </wp:positionH>
            <wp:positionV relativeFrom="paragraph">
              <wp:posOffset>114300</wp:posOffset>
            </wp:positionV>
            <wp:extent cx="462280" cy="46164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273_ox_brand_black_rev.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62280" cy="461645"/>
                    </a:xfrm>
                    <a:prstGeom prst="rect">
                      <a:avLst/>
                    </a:prstGeom>
                  </pic:spPr>
                </pic:pic>
              </a:graphicData>
            </a:graphic>
          </wp:anchor>
        </w:drawing>
      </w:r>
    </w:p>
    <w:p w14:paraId="5DFC5007" w14:textId="5FD3F72B" w:rsidR="00402791" w:rsidRPr="00402063" w:rsidRDefault="00402791" w:rsidP="00402791">
      <w:pPr>
        <w:pBdr>
          <w:top w:val="single" w:sz="12" w:space="1" w:color="auto"/>
          <w:bottom w:val="single" w:sz="12" w:space="1" w:color="auto"/>
        </w:pBdr>
        <w:contextualSpacing/>
        <w:jc w:val="center"/>
        <w:rPr>
          <w:rFonts w:cstheme="minorHAnsi"/>
          <w:b/>
          <w:bCs/>
          <w:color w:val="000000"/>
          <w:sz w:val="27"/>
          <w:szCs w:val="27"/>
        </w:rPr>
      </w:pPr>
      <w:r w:rsidRPr="00402063">
        <w:rPr>
          <w:rFonts w:cstheme="minorHAnsi"/>
          <w:b/>
          <w:bCs/>
          <w:color w:val="000000"/>
          <w:sz w:val="27"/>
          <w:szCs w:val="27"/>
          <w:u w:val="single"/>
        </w:rPr>
        <w:t>R</w:t>
      </w:r>
      <w:r w:rsidRPr="00402063">
        <w:rPr>
          <w:rFonts w:cstheme="minorHAnsi"/>
          <w:b/>
          <w:bCs/>
          <w:color w:val="000000"/>
          <w:sz w:val="27"/>
          <w:szCs w:val="27"/>
        </w:rPr>
        <w:t xml:space="preserve">ANDOMISED </w:t>
      </w:r>
      <w:r w:rsidRPr="00402063">
        <w:rPr>
          <w:rFonts w:cstheme="minorHAnsi"/>
          <w:b/>
          <w:bCs/>
          <w:color w:val="000000"/>
          <w:sz w:val="27"/>
          <w:szCs w:val="27"/>
          <w:u w:val="single"/>
        </w:rPr>
        <w:t>E</w:t>
      </w:r>
      <w:r w:rsidRPr="00402063">
        <w:rPr>
          <w:rFonts w:cstheme="minorHAnsi"/>
          <w:b/>
          <w:bCs/>
          <w:color w:val="000000"/>
          <w:sz w:val="27"/>
          <w:szCs w:val="27"/>
        </w:rPr>
        <w:t xml:space="preserve">VALUATION OF </w:t>
      </w:r>
      <w:r w:rsidRPr="00402063">
        <w:rPr>
          <w:rFonts w:cstheme="minorHAnsi"/>
          <w:b/>
          <w:bCs/>
          <w:color w:val="000000"/>
          <w:sz w:val="27"/>
          <w:szCs w:val="27"/>
          <w:u w:val="single"/>
        </w:rPr>
        <w:t>COV</w:t>
      </w:r>
      <w:r w:rsidRPr="00402063">
        <w:rPr>
          <w:rFonts w:cstheme="minorHAnsi"/>
          <w:b/>
          <w:bCs/>
          <w:color w:val="000000"/>
          <w:sz w:val="27"/>
          <w:szCs w:val="27"/>
        </w:rPr>
        <w:t>ID-19 TH</w:t>
      </w:r>
      <w:r w:rsidRPr="00402063">
        <w:rPr>
          <w:rFonts w:cstheme="minorHAnsi"/>
          <w:b/>
          <w:bCs/>
          <w:color w:val="000000"/>
          <w:sz w:val="27"/>
          <w:szCs w:val="27"/>
          <w:u w:val="single"/>
        </w:rPr>
        <w:t>ER</w:t>
      </w:r>
      <w:r w:rsidRPr="00402063">
        <w:rPr>
          <w:rFonts w:cstheme="minorHAnsi"/>
          <w:b/>
          <w:bCs/>
          <w:color w:val="000000"/>
          <w:sz w:val="27"/>
          <w:szCs w:val="27"/>
        </w:rPr>
        <w:t>AP</w:t>
      </w:r>
      <w:r w:rsidRPr="00402063">
        <w:rPr>
          <w:rFonts w:cstheme="minorHAnsi"/>
          <w:b/>
          <w:bCs/>
          <w:color w:val="000000"/>
          <w:sz w:val="27"/>
          <w:szCs w:val="27"/>
          <w:u w:val="single"/>
        </w:rPr>
        <w:t>Y</w:t>
      </w:r>
      <w:r w:rsidRPr="00402063">
        <w:rPr>
          <w:rFonts w:cstheme="minorHAnsi"/>
          <w:b/>
          <w:bCs/>
          <w:color w:val="000000"/>
          <w:sz w:val="27"/>
          <w:szCs w:val="27"/>
        </w:rPr>
        <w:t xml:space="preserve"> (RECOVERY)</w:t>
      </w:r>
    </w:p>
    <w:p w14:paraId="3397097D" w14:textId="77777777" w:rsidR="00402791" w:rsidRPr="00402063" w:rsidRDefault="00402791" w:rsidP="00402791">
      <w:pPr>
        <w:pBdr>
          <w:top w:val="single" w:sz="12" w:space="1" w:color="auto"/>
          <w:bottom w:val="single" w:sz="12" w:space="1" w:color="auto"/>
        </w:pBdr>
        <w:contextualSpacing/>
        <w:jc w:val="center"/>
        <w:rPr>
          <w:rFonts w:cstheme="minorHAnsi"/>
          <w:b/>
          <w:bCs/>
          <w:color w:val="000000"/>
        </w:rPr>
      </w:pPr>
    </w:p>
    <w:p w14:paraId="7019BBCF" w14:textId="77777777" w:rsidR="00EA1398" w:rsidRPr="00402063" w:rsidRDefault="00EA1398" w:rsidP="00BF4001">
      <w:pPr>
        <w:spacing w:after="0" w:line="240" w:lineRule="auto"/>
        <w:rPr>
          <w:rFonts w:eastAsia="Times New Roman" w:cstheme="minorHAnsi"/>
          <w:b/>
          <w:bCs/>
          <w:color w:val="000000" w:themeColor="text1"/>
          <w:lang w:eastAsia="en-GB"/>
        </w:rPr>
      </w:pPr>
    </w:p>
    <w:p w14:paraId="7E7A11ED" w14:textId="77777777" w:rsidR="002E0B4E" w:rsidRPr="00402063" w:rsidRDefault="002E0B4E" w:rsidP="000F14AC">
      <w:pPr>
        <w:spacing w:after="120" w:line="240" w:lineRule="auto"/>
        <w:rPr>
          <w:rFonts w:eastAsia="Times New Roman" w:cstheme="minorHAnsi"/>
          <w:b/>
          <w:bCs/>
          <w:color w:val="000000" w:themeColor="text1"/>
          <w:sz w:val="32"/>
          <w:lang w:eastAsia="en-GB"/>
        </w:rPr>
      </w:pPr>
      <w:r w:rsidRPr="00402063">
        <w:rPr>
          <w:rFonts w:eastAsia="Times New Roman" w:cstheme="minorHAnsi"/>
          <w:b/>
          <w:bCs/>
          <w:color w:val="000000" w:themeColor="text1"/>
          <w:sz w:val="32"/>
          <w:lang w:eastAsia="en-GB"/>
        </w:rPr>
        <w:t>Invitation to participate</w:t>
      </w:r>
    </w:p>
    <w:p w14:paraId="473F508D" w14:textId="7E40997F" w:rsidR="008B0E65" w:rsidRPr="00402063" w:rsidRDefault="002E0B4E" w:rsidP="00BF4001">
      <w:pPr>
        <w:spacing w:after="24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We are </w:t>
      </w:r>
      <w:r w:rsidR="00FB07C4" w:rsidRPr="00402063">
        <w:rPr>
          <w:rFonts w:eastAsia="Times New Roman" w:cstheme="minorHAnsi"/>
          <w:bCs/>
          <w:color w:val="000000" w:themeColor="text1"/>
          <w:lang w:eastAsia="en-GB"/>
        </w:rPr>
        <w:t xml:space="preserve">inviting adults (aged 18 years or older) </w:t>
      </w:r>
      <w:r w:rsidRPr="00402063">
        <w:rPr>
          <w:rFonts w:eastAsia="Times New Roman" w:cstheme="minorHAnsi"/>
          <w:bCs/>
          <w:color w:val="000000" w:themeColor="text1"/>
          <w:lang w:eastAsia="en-GB"/>
        </w:rPr>
        <w:t xml:space="preserve">who </w:t>
      </w:r>
      <w:proofErr w:type="gramStart"/>
      <w:r w:rsidRPr="00402063">
        <w:rPr>
          <w:rFonts w:eastAsia="Times New Roman" w:cstheme="minorHAnsi"/>
          <w:bCs/>
          <w:color w:val="000000" w:themeColor="text1"/>
          <w:lang w:eastAsia="en-GB"/>
        </w:rPr>
        <w:t>have been admitted</w:t>
      </w:r>
      <w:proofErr w:type="gramEnd"/>
      <w:r w:rsidRPr="00402063">
        <w:rPr>
          <w:rFonts w:eastAsia="Times New Roman" w:cstheme="minorHAnsi"/>
          <w:bCs/>
          <w:color w:val="000000" w:themeColor="text1"/>
          <w:lang w:eastAsia="en-GB"/>
        </w:rPr>
        <w:t xml:space="preserve"> to hospital</w:t>
      </w:r>
      <w:r w:rsidR="00383830" w:rsidRPr="00402063">
        <w:rPr>
          <w:rFonts w:eastAsia="Times New Roman" w:cstheme="minorHAnsi"/>
          <w:bCs/>
          <w:color w:val="000000" w:themeColor="text1"/>
          <w:lang w:eastAsia="en-GB"/>
        </w:rPr>
        <w:t xml:space="preserve"> </w:t>
      </w:r>
      <w:r w:rsidR="001575C0" w:rsidRPr="00402063">
        <w:rPr>
          <w:rFonts w:eastAsia="Times New Roman" w:cstheme="minorHAnsi"/>
          <w:bCs/>
          <w:color w:val="000000" w:themeColor="text1"/>
          <w:lang w:eastAsia="en-GB"/>
        </w:rPr>
        <w:t>with</w:t>
      </w:r>
      <w:r w:rsidR="00383830" w:rsidRPr="00402063">
        <w:rPr>
          <w:rFonts w:eastAsia="Times New Roman" w:cstheme="minorHAnsi"/>
          <w:bCs/>
          <w:color w:val="000000" w:themeColor="text1"/>
          <w:lang w:eastAsia="en-GB"/>
        </w:rPr>
        <w:t xml:space="preserve"> COVID-19</w:t>
      </w:r>
      <w:r w:rsidRPr="00402063">
        <w:rPr>
          <w:rFonts w:eastAsia="Times New Roman" w:cstheme="minorHAnsi"/>
          <w:bCs/>
          <w:color w:val="000000" w:themeColor="text1"/>
          <w:lang w:eastAsia="en-GB"/>
        </w:rPr>
        <w:t xml:space="preserve"> </w:t>
      </w:r>
      <w:r w:rsidR="00FB07C4" w:rsidRPr="00402063">
        <w:rPr>
          <w:rFonts w:eastAsia="Times New Roman" w:cstheme="minorHAnsi"/>
          <w:bCs/>
          <w:color w:val="000000" w:themeColor="text1"/>
          <w:lang w:eastAsia="en-GB"/>
        </w:rPr>
        <w:t xml:space="preserve">to consent to join </w:t>
      </w:r>
      <w:r w:rsidRPr="00402063">
        <w:rPr>
          <w:rFonts w:eastAsia="Times New Roman" w:cstheme="minorHAnsi"/>
          <w:bCs/>
          <w:color w:val="000000" w:themeColor="text1"/>
          <w:lang w:eastAsia="en-GB"/>
        </w:rPr>
        <w:t>this research study comparing possible treatments.</w:t>
      </w:r>
      <w:r w:rsidR="005C1526" w:rsidRPr="00402063">
        <w:rPr>
          <w:rFonts w:eastAsia="Times New Roman" w:cstheme="minorHAnsi"/>
          <w:bCs/>
          <w:color w:val="000000" w:themeColor="text1"/>
          <w:lang w:eastAsia="en-GB"/>
        </w:rPr>
        <w:t xml:space="preserve"> </w:t>
      </w:r>
      <w:r w:rsidR="008B0E65" w:rsidRPr="00402063">
        <w:rPr>
          <w:rFonts w:eastAsia="Times New Roman" w:cstheme="minorHAnsi"/>
          <w:color w:val="000000" w:themeColor="text1"/>
          <w:lang w:eastAsia="en-GB"/>
        </w:rPr>
        <w:t>This form gives information about the study including the aims, risks and benefits of taking part.</w:t>
      </w:r>
    </w:p>
    <w:p w14:paraId="3AADA920" w14:textId="77777777" w:rsidR="005C1526" w:rsidRPr="00402063" w:rsidRDefault="00FB07C4" w:rsidP="005C1526">
      <w:pPr>
        <w:tabs>
          <w:tab w:val="left" w:pos="5816"/>
        </w:tabs>
        <w:spacing w:after="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WHAT YOU SHOULD KNOW ABOUT </w:t>
      </w:r>
      <w:r w:rsidR="008B0E65" w:rsidRPr="00402063">
        <w:rPr>
          <w:rFonts w:eastAsia="Times New Roman" w:cstheme="minorHAnsi"/>
          <w:b/>
          <w:bCs/>
          <w:color w:val="000000" w:themeColor="text1"/>
          <w:lang w:eastAsia="en-GB"/>
        </w:rPr>
        <w:t xml:space="preserve">THIS </w:t>
      </w:r>
      <w:r w:rsidRPr="00402063">
        <w:rPr>
          <w:rFonts w:eastAsia="Times New Roman" w:cstheme="minorHAnsi"/>
          <w:b/>
          <w:bCs/>
          <w:color w:val="000000" w:themeColor="text1"/>
          <w:lang w:eastAsia="en-GB"/>
        </w:rPr>
        <w:t>RESEARCH STUD</w:t>
      </w:r>
      <w:r w:rsidR="005C1526" w:rsidRPr="00402063">
        <w:rPr>
          <w:rFonts w:eastAsia="Times New Roman" w:cstheme="minorHAnsi"/>
          <w:b/>
          <w:bCs/>
          <w:color w:val="000000" w:themeColor="text1"/>
          <w:lang w:eastAsia="en-GB"/>
        </w:rPr>
        <w:t>Y</w:t>
      </w:r>
      <w:r w:rsidRPr="00402063">
        <w:rPr>
          <w:rFonts w:eastAsia="Times New Roman" w:cstheme="minorHAnsi"/>
          <w:b/>
          <w:bCs/>
          <w:color w:val="000000" w:themeColor="text1"/>
          <w:lang w:eastAsia="en-GB"/>
        </w:rPr>
        <w:t>:</w:t>
      </w:r>
      <w:r w:rsidR="005C1526" w:rsidRPr="00402063">
        <w:rPr>
          <w:rFonts w:eastAsia="Times New Roman" w:cstheme="minorHAnsi"/>
          <w:b/>
          <w:bCs/>
          <w:color w:val="000000" w:themeColor="text1"/>
          <w:lang w:eastAsia="en-GB"/>
        </w:rPr>
        <w:tab/>
      </w:r>
    </w:p>
    <w:p w14:paraId="61E7C58A" w14:textId="5D08EE5F" w:rsidR="002E0B4E" w:rsidRPr="00402063" w:rsidRDefault="00FB07C4" w:rsidP="000F14AC">
      <w:pPr>
        <w:tabs>
          <w:tab w:val="left" w:pos="5816"/>
        </w:tabs>
        <w:spacing w:after="1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1) Why </w:t>
      </w:r>
      <w:proofErr w:type="gramStart"/>
      <w:r w:rsidRPr="00402063">
        <w:rPr>
          <w:rFonts w:eastAsia="Times New Roman" w:cstheme="minorHAnsi"/>
          <w:b/>
          <w:bCs/>
          <w:color w:val="000000" w:themeColor="text1"/>
          <w:lang w:eastAsia="en-GB"/>
        </w:rPr>
        <w:t>is this research being done</w:t>
      </w:r>
      <w:proofErr w:type="gramEnd"/>
      <w:r w:rsidRPr="00402063">
        <w:rPr>
          <w:rFonts w:eastAsia="Times New Roman" w:cstheme="minorHAnsi"/>
          <w:b/>
          <w:bCs/>
          <w:color w:val="000000" w:themeColor="text1"/>
          <w:lang w:eastAsia="en-GB"/>
        </w:rPr>
        <w:t>?</w:t>
      </w:r>
    </w:p>
    <w:p w14:paraId="13923C1E" w14:textId="77777777" w:rsidR="002E0B4E" w:rsidRPr="00402063" w:rsidRDefault="002E0B4E" w:rsidP="00BF4001">
      <w:pPr>
        <w:spacing w:after="24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Your doctors have found that you have a lung disease called COVID-19. </w:t>
      </w:r>
      <w:proofErr w:type="gramStart"/>
      <w:r w:rsidRPr="00402063">
        <w:rPr>
          <w:rFonts w:eastAsia="Times New Roman" w:cstheme="minorHAnsi"/>
          <w:bCs/>
          <w:color w:val="000000" w:themeColor="text1"/>
          <w:lang w:eastAsia="en-GB"/>
        </w:rPr>
        <w:t>This condition is caused by a type of virus called SARS-CoV-2, or coronavirus for short</w:t>
      </w:r>
      <w:proofErr w:type="gramEnd"/>
      <w:r w:rsidRPr="00402063">
        <w:rPr>
          <w:rFonts w:eastAsia="Times New Roman" w:cstheme="minorHAnsi"/>
          <w:bCs/>
          <w:color w:val="000000" w:themeColor="text1"/>
          <w:lang w:eastAsia="en-GB"/>
        </w:rPr>
        <w:t xml:space="preserve">. </w:t>
      </w:r>
    </w:p>
    <w:p w14:paraId="6C18FD79" w14:textId="1FA5BAC2" w:rsidR="002E0B4E" w:rsidRPr="00402063" w:rsidRDefault="002E0B4E" w:rsidP="00BF4001">
      <w:pPr>
        <w:spacing w:after="24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About </w:t>
      </w:r>
      <w:ins w:id="9" w:author="Peter Horby" w:date="2020-03-21T13:42:00Z">
        <w:r w:rsidR="003F41C1">
          <w:rPr>
            <w:rFonts w:eastAsia="Times New Roman" w:cstheme="minorHAnsi"/>
            <w:bCs/>
            <w:color w:val="000000" w:themeColor="text1"/>
            <w:lang w:eastAsia="en-GB"/>
          </w:rPr>
          <w:t>19</w:t>
        </w:r>
      </w:ins>
      <w:del w:id="10" w:author="Peter Horby" w:date="2020-03-21T13:42:00Z">
        <w:r w:rsidRPr="00402063" w:rsidDel="003F41C1">
          <w:rPr>
            <w:rFonts w:eastAsia="Times New Roman" w:cstheme="minorHAnsi"/>
            <w:bCs/>
            <w:color w:val="000000" w:themeColor="text1"/>
            <w:lang w:eastAsia="en-GB"/>
          </w:rPr>
          <w:delText>8</w:delText>
        </w:r>
      </w:del>
      <w:r w:rsidRPr="00402063">
        <w:rPr>
          <w:rFonts w:eastAsia="Times New Roman" w:cstheme="minorHAnsi"/>
          <w:bCs/>
          <w:color w:val="000000" w:themeColor="text1"/>
          <w:lang w:eastAsia="en-GB"/>
        </w:rPr>
        <w:t xml:space="preserve"> out of </w:t>
      </w:r>
      <w:ins w:id="11" w:author="Peter Horby" w:date="2020-03-21T13:42:00Z">
        <w:r w:rsidR="003F41C1">
          <w:rPr>
            <w:rFonts w:eastAsia="Times New Roman" w:cstheme="minorHAnsi"/>
            <w:bCs/>
            <w:color w:val="000000" w:themeColor="text1"/>
            <w:lang w:eastAsia="en-GB"/>
          </w:rPr>
          <w:t>2</w:t>
        </w:r>
      </w:ins>
      <w:del w:id="12" w:author="Peter Horby" w:date="2020-03-21T13:42:00Z">
        <w:r w:rsidRPr="00402063" w:rsidDel="003F41C1">
          <w:rPr>
            <w:rFonts w:eastAsia="Times New Roman" w:cstheme="minorHAnsi"/>
            <w:bCs/>
            <w:color w:val="000000" w:themeColor="text1"/>
            <w:lang w:eastAsia="en-GB"/>
          </w:rPr>
          <w:delText>1</w:delText>
        </w:r>
      </w:del>
      <w:proofErr w:type="gramStart"/>
      <w:r w:rsidRPr="00402063">
        <w:rPr>
          <w:rFonts w:eastAsia="Times New Roman" w:cstheme="minorHAnsi"/>
          <w:bCs/>
          <w:color w:val="000000" w:themeColor="text1"/>
          <w:lang w:eastAsia="en-GB"/>
        </w:rPr>
        <w:t>0</w:t>
      </w:r>
      <w:proofErr w:type="gramEnd"/>
      <w:r w:rsidRPr="00402063">
        <w:rPr>
          <w:rFonts w:eastAsia="Times New Roman" w:cstheme="minorHAnsi"/>
          <w:bCs/>
          <w:color w:val="000000" w:themeColor="text1"/>
          <w:lang w:eastAsia="en-GB"/>
        </w:rPr>
        <w:t xml:space="preserve"> patients who get coronavirus get better without coming to hospital. Of those who </w:t>
      </w:r>
      <w:proofErr w:type="gramStart"/>
      <w:r w:rsidRPr="00402063">
        <w:rPr>
          <w:rFonts w:eastAsia="Times New Roman" w:cstheme="minorHAnsi"/>
          <w:bCs/>
          <w:color w:val="000000" w:themeColor="text1"/>
          <w:lang w:eastAsia="en-GB"/>
        </w:rPr>
        <w:t>are admitted</w:t>
      </w:r>
      <w:proofErr w:type="gramEnd"/>
      <w:r w:rsidRPr="00402063">
        <w:rPr>
          <w:rFonts w:eastAsia="Times New Roman" w:cstheme="minorHAnsi"/>
          <w:bCs/>
          <w:color w:val="000000" w:themeColor="text1"/>
          <w:lang w:eastAsia="en-GB"/>
        </w:rPr>
        <w:t xml:space="preserve"> to hospital, most also get better, but some may need oxygen or mechanical ventilation before they do so. However, a few percent do not get better.</w:t>
      </w:r>
    </w:p>
    <w:p w14:paraId="15C0FC1A" w14:textId="00DDCF2C" w:rsidR="002E0B4E" w:rsidRPr="00402063" w:rsidRDefault="002E0B4E" w:rsidP="00BF4001">
      <w:pPr>
        <w:spacing w:after="24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There are no drugs of proven value against COVID-19 although there are several which may turn out to be helpful </w:t>
      </w:r>
      <w:r w:rsidR="008D739D" w:rsidRPr="00402063">
        <w:rPr>
          <w:rFonts w:eastAsia="Times New Roman" w:cstheme="minorHAnsi"/>
          <w:bCs/>
          <w:color w:val="000000" w:themeColor="text1"/>
          <w:lang w:eastAsia="en-GB"/>
        </w:rPr>
        <w:t xml:space="preserve">(or possibly harmful) </w:t>
      </w:r>
      <w:r w:rsidRPr="00402063">
        <w:rPr>
          <w:rFonts w:eastAsia="Times New Roman" w:cstheme="minorHAnsi"/>
          <w:bCs/>
          <w:color w:val="000000" w:themeColor="text1"/>
          <w:lang w:eastAsia="en-GB"/>
        </w:rPr>
        <w:t>when added to the usual standard of care. This study aims to find out whether any of these additional treatments are of any help.</w:t>
      </w:r>
    </w:p>
    <w:p w14:paraId="27942FB6" w14:textId="77777777" w:rsidR="00271BE5" w:rsidRPr="00402063" w:rsidRDefault="00FB07C4" w:rsidP="000F14AC">
      <w:pPr>
        <w:spacing w:after="1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2) What is the purpose of this study?</w:t>
      </w:r>
    </w:p>
    <w:p w14:paraId="7AF730C8" w14:textId="0A387A92" w:rsidR="008B0E65" w:rsidRPr="00402063" w:rsidRDefault="002E0B4E" w:rsidP="00BF4001">
      <w:pPr>
        <w:spacing w:after="24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This study aims to compare several different treatments </w:t>
      </w:r>
      <w:r w:rsidR="00383830" w:rsidRPr="00402063">
        <w:rPr>
          <w:rFonts w:eastAsia="Times New Roman" w:cstheme="minorHAnsi"/>
          <w:bCs/>
          <w:color w:val="000000" w:themeColor="text1"/>
          <w:lang w:eastAsia="en-GB"/>
        </w:rPr>
        <w:t xml:space="preserve">that </w:t>
      </w:r>
      <w:r w:rsidRPr="00402063">
        <w:rPr>
          <w:rFonts w:eastAsia="Times New Roman" w:cstheme="minorHAnsi"/>
          <w:bCs/>
          <w:color w:val="000000" w:themeColor="text1"/>
          <w:lang w:eastAsia="en-GB"/>
        </w:rPr>
        <w:t>may be useful for patients with COVID-19</w:t>
      </w:r>
      <w:r w:rsidR="001575C0" w:rsidRPr="00402063">
        <w:rPr>
          <w:rFonts w:eastAsia="Times New Roman" w:cstheme="minorHAnsi"/>
          <w:bCs/>
          <w:color w:val="000000" w:themeColor="text1"/>
          <w:lang w:eastAsia="en-GB"/>
        </w:rPr>
        <w:t>. T</w:t>
      </w:r>
      <w:r w:rsidR="00383830" w:rsidRPr="00402063">
        <w:rPr>
          <w:rFonts w:eastAsia="Times New Roman" w:cstheme="minorHAnsi"/>
          <w:bCs/>
          <w:color w:val="000000" w:themeColor="text1"/>
          <w:lang w:eastAsia="en-GB"/>
        </w:rPr>
        <w:t xml:space="preserve">hese treatments </w:t>
      </w:r>
      <w:proofErr w:type="gramStart"/>
      <w:r w:rsidR="00383830" w:rsidRPr="00402063">
        <w:rPr>
          <w:rFonts w:eastAsia="Times New Roman" w:cstheme="minorHAnsi"/>
          <w:bCs/>
          <w:color w:val="000000" w:themeColor="text1"/>
          <w:lang w:eastAsia="en-GB"/>
        </w:rPr>
        <w:t>have been recommended</w:t>
      </w:r>
      <w:proofErr w:type="gramEnd"/>
      <w:r w:rsidR="00383830" w:rsidRPr="00402063">
        <w:rPr>
          <w:rFonts w:eastAsia="Times New Roman" w:cstheme="minorHAnsi"/>
          <w:bCs/>
          <w:color w:val="000000" w:themeColor="text1"/>
          <w:lang w:eastAsia="en-GB"/>
        </w:rPr>
        <w:t xml:space="preserve"> </w:t>
      </w:r>
      <w:ins w:id="13" w:author="Peter Horby" w:date="2020-03-21T13:44:00Z">
        <w:r w:rsidR="003F41C1">
          <w:rPr>
            <w:rFonts w:eastAsia="Times New Roman" w:cstheme="minorHAnsi"/>
            <w:bCs/>
            <w:color w:val="000000" w:themeColor="text1"/>
            <w:lang w:eastAsia="en-GB"/>
          </w:rPr>
          <w:t xml:space="preserve">for testing </w:t>
        </w:r>
      </w:ins>
      <w:r w:rsidR="00383830" w:rsidRPr="00402063">
        <w:rPr>
          <w:rFonts w:eastAsia="Times New Roman" w:cstheme="minorHAnsi"/>
          <w:bCs/>
          <w:color w:val="000000" w:themeColor="text1"/>
          <w:lang w:eastAsia="en-GB"/>
        </w:rPr>
        <w:t xml:space="preserve">by the </w:t>
      </w:r>
      <w:r w:rsidR="001575C0" w:rsidRPr="00402063">
        <w:rPr>
          <w:rFonts w:eastAsia="Times New Roman" w:cstheme="minorHAnsi"/>
          <w:bCs/>
          <w:color w:val="000000" w:themeColor="text1"/>
          <w:lang w:eastAsia="en-GB"/>
        </w:rPr>
        <w:t xml:space="preserve">expert </w:t>
      </w:r>
      <w:r w:rsidR="00383830" w:rsidRPr="00402063">
        <w:rPr>
          <w:rFonts w:eastAsia="Times New Roman" w:cstheme="minorHAnsi"/>
          <w:bCs/>
          <w:color w:val="000000" w:themeColor="text1"/>
          <w:lang w:eastAsia="en-GB"/>
        </w:rPr>
        <w:t>panel</w:t>
      </w:r>
      <w:r w:rsidR="001575C0" w:rsidRPr="00402063">
        <w:rPr>
          <w:rFonts w:eastAsia="Times New Roman" w:cstheme="minorHAnsi"/>
          <w:bCs/>
          <w:color w:val="000000" w:themeColor="text1"/>
          <w:lang w:eastAsia="en-GB"/>
        </w:rPr>
        <w:t xml:space="preserve"> that advises the Chief Medical Officer in England</w:t>
      </w:r>
      <w:r w:rsidRPr="00402063">
        <w:rPr>
          <w:rFonts w:eastAsia="Times New Roman" w:cstheme="minorHAnsi"/>
          <w:bCs/>
          <w:color w:val="000000" w:themeColor="text1"/>
          <w:lang w:eastAsia="en-GB"/>
        </w:rPr>
        <w:t xml:space="preserve">. Some are tablets and some are injections. Although these treatments show promise, </w:t>
      </w:r>
      <w:r w:rsidR="008B0E65" w:rsidRPr="00402063">
        <w:rPr>
          <w:rFonts w:eastAsia="Times New Roman" w:cstheme="minorHAnsi"/>
          <w:bCs/>
          <w:color w:val="000000" w:themeColor="text1"/>
          <w:lang w:eastAsia="en-GB"/>
        </w:rPr>
        <w:t xml:space="preserve">nobody knows </w:t>
      </w:r>
      <w:r w:rsidRPr="00402063">
        <w:rPr>
          <w:rFonts w:eastAsia="Times New Roman" w:cstheme="minorHAnsi"/>
          <w:bCs/>
          <w:color w:val="000000" w:themeColor="text1"/>
          <w:lang w:eastAsia="en-GB"/>
        </w:rPr>
        <w:t>if any of them will turn out to be more effective in helping patients recover than the usual standard of care at your hospital (which all patients will receive)</w:t>
      </w:r>
      <w:r w:rsidR="008B0E65" w:rsidRPr="00402063">
        <w:rPr>
          <w:rFonts w:eastAsia="Times New Roman" w:cstheme="minorHAnsi"/>
          <w:bCs/>
          <w:color w:val="000000" w:themeColor="text1"/>
          <w:lang w:eastAsia="en-GB"/>
        </w:rPr>
        <w:t>.</w:t>
      </w:r>
    </w:p>
    <w:p w14:paraId="5613D522" w14:textId="29995472" w:rsidR="00383830" w:rsidRPr="00402063" w:rsidRDefault="00383830" w:rsidP="00BF4001">
      <w:pPr>
        <w:spacing w:after="240" w:line="240" w:lineRule="auto"/>
        <w:rPr>
          <w:rFonts w:eastAsia="Times New Roman" w:cstheme="minorHAnsi"/>
          <w:bCs/>
          <w:color w:val="000000" w:themeColor="text1"/>
          <w:lang w:eastAsia="en-GB"/>
        </w:rPr>
      </w:pPr>
      <w:proofErr w:type="gramStart"/>
      <w:r w:rsidRPr="00402063">
        <w:rPr>
          <w:rFonts w:eastAsia="Times New Roman" w:cstheme="minorHAnsi"/>
          <w:bCs/>
          <w:color w:val="000000" w:themeColor="text1"/>
          <w:lang w:eastAsia="en-GB"/>
        </w:rPr>
        <w:t xml:space="preserve">The treatments, </w:t>
      </w:r>
      <w:ins w:id="14" w:author="Martin Landray" w:date="2020-03-21T08:10:00Z">
        <w:r w:rsidR="00EA49B3">
          <w:rPr>
            <w:rFonts w:eastAsia="Times New Roman" w:cstheme="minorHAnsi"/>
            <w:bCs/>
            <w:color w:val="000000" w:themeColor="text1"/>
            <w:lang w:eastAsia="en-GB"/>
          </w:rPr>
          <w:t xml:space="preserve">which may be </w:t>
        </w:r>
      </w:ins>
      <w:r w:rsidRPr="00402063">
        <w:rPr>
          <w:rFonts w:eastAsia="Times New Roman" w:cstheme="minorHAnsi"/>
          <w:bCs/>
          <w:color w:val="000000" w:themeColor="text1"/>
          <w:lang w:eastAsia="en-GB"/>
        </w:rPr>
        <w:t xml:space="preserve">given in addition to the usual care at your hospital, are: </w:t>
      </w:r>
      <w:proofErr w:type="spellStart"/>
      <w:r w:rsidRPr="00402063">
        <w:rPr>
          <w:rFonts w:eastAsia="Times New Roman" w:cstheme="minorHAnsi"/>
          <w:bCs/>
          <w:color w:val="000000" w:themeColor="text1"/>
          <w:lang w:eastAsia="en-GB"/>
        </w:rPr>
        <w:t>Lopinavir</w:t>
      </w:r>
      <w:proofErr w:type="spellEnd"/>
      <w:r w:rsidRPr="00402063">
        <w:rPr>
          <w:rFonts w:eastAsia="Times New Roman" w:cstheme="minorHAnsi"/>
          <w:bCs/>
          <w:color w:val="000000" w:themeColor="text1"/>
          <w:lang w:eastAsia="en-GB"/>
        </w:rPr>
        <w:t>-Ritonavir</w:t>
      </w:r>
      <w:r w:rsidR="00D0644F" w:rsidRPr="00402063">
        <w:rPr>
          <w:rFonts w:eastAsia="Times New Roman" w:cstheme="minorHAnsi"/>
          <w:bCs/>
          <w:color w:val="000000" w:themeColor="text1"/>
          <w:lang w:eastAsia="en-GB"/>
        </w:rPr>
        <w:t xml:space="preserve"> (commonly used to treat </w:t>
      </w:r>
      <w:r w:rsidR="00D217F2" w:rsidRPr="00402063">
        <w:rPr>
          <w:rFonts w:eastAsia="Times New Roman" w:cstheme="minorHAnsi"/>
          <w:bCs/>
          <w:color w:val="000000" w:themeColor="text1"/>
          <w:lang w:eastAsia="en-GB"/>
        </w:rPr>
        <w:t>HIV</w:t>
      </w:r>
      <w:r w:rsidR="00D0644F" w:rsidRPr="00402063">
        <w:rPr>
          <w:rFonts w:eastAsia="Times New Roman" w:cstheme="minorHAnsi"/>
          <w:bCs/>
          <w:color w:val="000000" w:themeColor="text1"/>
          <w:lang w:eastAsia="en-GB"/>
        </w:rPr>
        <w:t>)</w:t>
      </w:r>
      <w:r w:rsidRPr="00402063">
        <w:rPr>
          <w:rFonts w:eastAsia="Times New Roman" w:cstheme="minorHAnsi"/>
          <w:bCs/>
          <w:color w:val="000000" w:themeColor="text1"/>
          <w:lang w:eastAsia="en-GB"/>
        </w:rPr>
        <w:t xml:space="preserve">; </w:t>
      </w:r>
      <w:r w:rsidR="00A77396" w:rsidRPr="00402063">
        <w:rPr>
          <w:rFonts w:eastAsia="Times New Roman" w:cstheme="minorHAnsi"/>
          <w:bCs/>
          <w:color w:val="000000" w:themeColor="text1"/>
          <w:lang w:eastAsia="en-GB"/>
        </w:rPr>
        <w:t xml:space="preserve">inhaled </w:t>
      </w:r>
      <w:r w:rsidRPr="00402063">
        <w:rPr>
          <w:rFonts w:eastAsia="Times New Roman" w:cstheme="minorHAnsi"/>
          <w:bCs/>
          <w:color w:val="000000" w:themeColor="text1"/>
          <w:lang w:eastAsia="en-GB"/>
        </w:rPr>
        <w:t>Interferon</w:t>
      </w:r>
      <w:r w:rsidR="00291EE5" w:rsidRPr="00402063">
        <w:rPr>
          <w:rFonts w:eastAsia="Times New Roman" w:cstheme="minorHAnsi"/>
          <w:bCs/>
          <w:color w:val="000000" w:themeColor="text1"/>
          <w:lang w:eastAsia="en-GB"/>
        </w:rPr>
        <w:t xml:space="preserve"> (usually </w:t>
      </w:r>
      <w:r w:rsidR="00D217F2" w:rsidRPr="00402063">
        <w:rPr>
          <w:rFonts w:eastAsia="Times New Roman" w:cstheme="minorHAnsi"/>
          <w:bCs/>
          <w:color w:val="000000" w:themeColor="text1"/>
          <w:lang w:eastAsia="en-GB"/>
        </w:rPr>
        <w:t>given by injection</w:t>
      </w:r>
      <w:r w:rsidR="00291EE5" w:rsidRPr="00402063">
        <w:rPr>
          <w:rFonts w:eastAsia="Times New Roman" w:cstheme="minorHAnsi"/>
          <w:bCs/>
          <w:color w:val="000000" w:themeColor="text1"/>
          <w:lang w:eastAsia="en-GB"/>
        </w:rPr>
        <w:t xml:space="preserve"> to treat multiple sclerosis, hepatitis</w:t>
      </w:r>
      <w:r w:rsidR="00D217F2" w:rsidRPr="00402063">
        <w:rPr>
          <w:rFonts w:eastAsia="Times New Roman" w:cstheme="minorHAnsi"/>
          <w:bCs/>
          <w:color w:val="000000" w:themeColor="text1"/>
          <w:lang w:eastAsia="en-GB"/>
        </w:rPr>
        <w:t xml:space="preserve"> C</w:t>
      </w:r>
      <w:r w:rsidR="00291EE5" w:rsidRPr="00402063">
        <w:rPr>
          <w:rFonts w:eastAsia="Times New Roman" w:cstheme="minorHAnsi"/>
          <w:bCs/>
          <w:color w:val="000000" w:themeColor="text1"/>
          <w:lang w:eastAsia="en-GB"/>
        </w:rPr>
        <w:t>, and some blood disorders)</w:t>
      </w:r>
      <w:r w:rsidR="00D0644F" w:rsidRPr="00402063">
        <w:rPr>
          <w:rFonts w:eastAsia="Times New Roman" w:cstheme="minorHAnsi"/>
          <w:bCs/>
          <w:color w:val="000000" w:themeColor="text1"/>
          <w:lang w:eastAsia="en-GB"/>
        </w:rPr>
        <w:t>;</w:t>
      </w:r>
      <w:r w:rsidR="00A77396" w:rsidRPr="00402063">
        <w:rPr>
          <w:rFonts w:eastAsia="Times New Roman" w:cstheme="minorHAnsi"/>
          <w:bCs/>
          <w:color w:val="000000" w:themeColor="text1"/>
          <w:lang w:eastAsia="en-GB"/>
        </w:rPr>
        <w:t xml:space="preserve"> </w:t>
      </w:r>
      <w:del w:id="15" w:author="Martin Landray" w:date="2020-03-21T08:04:00Z">
        <w:r w:rsidR="00A77396" w:rsidRPr="00402063" w:rsidDel="00475B52">
          <w:rPr>
            <w:rFonts w:eastAsia="Times New Roman" w:cstheme="minorHAnsi"/>
            <w:bCs/>
            <w:color w:val="000000" w:themeColor="text1"/>
            <w:lang w:eastAsia="en-GB"/>
          </w:rPr>
          <w:delText xml:space="preserve">or </w:delText>
        </w:r>
      </w:del>
      <w:r w:rsidR="00D0644F" w:rsidRPr="00402063">
        <w:rPr>
          <w:rFonts w:eastAsia="Times New Roman" w:cstheme="minorHAnsi"/>
          <w:bCs/>
          <w:color w:val="000000" w:themeColor="text1"/>
          <w:lang w:eastAsia="en-GB"/>
        </w:rPr>
        <w:t>dexa</w:t>
      </w:r>
      <w:ins w:id="16" w:author="Peter Horby" w:date="2020-03-21T13:42:00Z">
        <w:r w:rsidR="003F41C1">
          <w:rPr>
            <w:rFonts w:eastAsia="Times New Roman" w:cstheme="minorHAnsi"/>
            <w:bCs/>
            <w:color w:val="000000" w:themeColor="text1"/>
            <w:lang w:eastAsia="en-GB"/>
          </w:rPr>
          <w:t>me</w:t>
        </w:r>
      </w:ins>
      <w:r w:rsidR="00D0644F" w:rsidRPr="00402063">
        <w:rPr>
          <w:rFonts w:eastAsia="Times New Roman" w:cstheme="minorHAnsi"/>
          <w:bCs/>
          <w:color w:val="000000" w:themeColor="text1"/>
          <w:lang w:eastAsia="en-GB"/>
        </w:rPr>
        <w:t>thasone (</w:t>
      </w:r>
      <w:r w:rsidR="00291EE5" w:rsidRPr="00402063">
        <w:rPr>
          <w:rFonts w:eastAsia="Times New Roman" w:cstheme="minorHAnsi"/>
          <w:bCs/>
          <w:color w:val="000000" w:themeColor="text1"/>
          <w:lang w:eastAsia="en-GB"/>
        </w:rPr>
        <w:t xml:space="preserve">a type of </w:t>
      </w:r>
      <w:r w:rsidR="00D0644F" w:rsidRPr="00402063">
        <w:rPr>
          <w:rFonts w:eastAsia="Times New Roman" w:cstheme="minorHAnsi"/>
          <w:bCs/>
          <w:color w:val="000000" w:themeColor="text1"/>
          <w:lang w:eastAsia="en-GB"/>
        </w:rPr>
        <w:t>steroid</w:t>
      </w:r>
      <w:r w:rsidR="00291EE5" w:rsidRPr="00402063">
        <w:rPr>
          <w:rFonts w:eastAsia="Times New Roman" w:cstheme="minorHAnsi"/>
          <w:bCs/>
          <w:color w:val="000000" w:themeColor="text1"/>
          <w:lang w:eastAsia="en-GB"/>
        </w:rPr>
        <w:t>, which is used in a range of conditions typically to reduce inflammation)</w:t>
      </w:r>
      <w:ins w:id="17" w:author="Martin Landray" w:date="2020-03-21T08:04:00Z">
        <w:r w:rsidR="00475B52">
          <w:rPr>
            <w:rFonts w:eastAsia="Times New Roman" w:cstheme="minorHAnsi"/>
            <w:bCs/>
            <w:color w:val="000000" w:themeColor="text1"/>
            <w:lang w:eastAsia="en-GB"/>
          </w:rPr>
          <w:t xml:space="preserve">; or </w:t>
        </w:r>
        <w:proofErr w:type="spellStart"/>
        <w:r w:rsidR="00475B52">
          <w:rPr>
            <w:rFonts w:eastAsia="Times New Roman" w:cstheme="minorHAnsi"/>
            <w:bCs/>
            <w:color w:val="000000" w:themeColor="text1"/>
            <w:lang w:eastAsia="en-GB"/>
          </w:rPr>
          <w:t>hydroxychloroquine</w:t>
        </w:r>
        <w:proofErr w:type="spellEnd"/>
        <w:r w:rsidR="00475B52">
          <w:rPr>
            <w:rFonts w:eastAsia="Times New Roman" w:cstheme="minorHAnsi"/>
            <w:bCs/>
            <w:color w:val="000000" w:themeColor="text1"/>
            <w:lang w:eastAsia="en-GB"/>
          </w:rPr>
          <w:t xml:space="preserve"> (a treatment for malaria)</w:t>
        </w:r>
      </w:ins>
      <w:r w:rsidRPr="00402063">
        <w:rPr>
          <w:rFonts w:eastAsia="Times New Roman" w:cstheme="minorHAnsi"/>
          <w:bCs/>
          <w:color w:val="000000" w:themeColor="text1"/>
          <w:lang w:eastAsia="en-GB"/>
        </w:rPr>
        <w:t>.</w:t>
      </w:r>
      <w:proofErr w:type="gramEnd"/>
      <w:r w:rsidRPr="00402063">
        <w:rPr>
          <w:rFonts w:eastAsia="Times New Roman" w:cstheme="minorHAnsi"/>
          <w:bCs/>
          <w:color w:val="000000" w:themeColor="text1"/>
          <w:lang w:eastAsia="en-GB"/>
        </w:rPr>
        <w:t xml:space="preserve"> </w:t>
      </w:r>
      <w:ins w:id="18" w:author="Martin Landray" w:date="2020-03-21T08:15:00Z">
        <w:r w:rsidR="00EA49B3">
          <w:rPr>
            <w:rFonts w:eastAsia="Times New Roman" w:cstheme="minorHAnsi"/>
            <w:bCs/>
            <w:color w:val="000000" w:themeColor="text1"/>
            <w:lang w:eastAsia="en-GB"/>
          </w:rPr>
          <w:t xml:space="preserve">At present, we </w:t>
        </w:r>
        <w:proofErr w:type="gramStart"/>
        <w:r w:rsidR="00EA49B3">
          <w:rPr>
            <w:rFonts w:eastAsia="Times New Roman" w:cstheme="minorHAnsi"/>
            <w:bCs/>
            <w:color w:val="000000" w:themeColor="text1"/>
            <w:lang w:eastAsia="en-GB"/>
          </w:rPr>
          <w:t>don</w:t>
        </w:r>
      </w:ins>
      <w:ins w:id="19" w:author="Martin Landray" w:date="2020-03-21T08:16:00Z">
        <w:r w:rsidR="00EA49B3">
          <w:rPr>
            <w:rFonts w:eastAsia="Times New Roman" w:cstheme="minorHAnsi"/>
            <w:bCs/>
            <w:color w:val="000000" w:themeColor="text1"/>
            <w:lang w:eastAsia="en-GB"/>
          </w:rPr>
          <w:t>’t</w:t>
        </w:r>
        <w:proofErr w:type="gramEnd"/>
        <w:r w:rsidR="00EA49B3">
          <w:rPr>
            <w:rFonts w:eastAsia="Times New Roman" w:cstheme="minorHAnsi"/>
            <w:bCs/>
            <w:color w:val="000000" w:themeColor="text1"/>
            <w:lang w:eastAsia="en-GB"/>
          </w:rPr>
          <w:t xml:space="preserve"> know whether any of these are effective in treating COVID-19. However, t</w:t>
        </w:r>
      </w:ins>
      <w:del w:id="20" w:author="Martin Landray" w:date="2020-03-21T08:16:00Z">
        <w:r w:rsidR="00D217F2" w:rsidRPr="00402063" w:rsidDel="00EA49B3">
          <w:rPr>
            <w:rFonts w:eastAsia="Times New Roman" w:cstheme="minorHAnsi"/>
            <w:bCs/>
            <w:color w:val="000000" w:themeColor="text1"/>
            <w:lang w:eastAsia="en-GB"/>
          </w:rPr>
          <w:delText>T</w:delText>
        </w:r>
      </w:del>
      <w:r w:rsidR="00D217F2" w:rsidRPr="00402063">
        <w:rPr>
          <w:rFonts w:eastAsia="Times New Roman" w:cstheme="minorHAnsi"/>
          <w:bCs/>
          <w:color w:val="000000" w:themeColor="text1"/>
          <w:lang w:eastAsia="en-GB"/>
        </w:rPr>
        <w:t xml:space="preserve">he </w:t>
      </w:r>
      <w:proofErr w:type="gramStart"/>
      <w:r w:rsidRPr="00402063">
        <w:rPr>
          <w:rFonts w:eastAsia="Times New Roman" w:cstheme="minorHAnsi"/>
          <w:bCs/>
          <w:color w:val="000000" w:themeColor="text1"/>
          <w:lang w:eastAsia="en-GB"/>
        </w:rPr>
        <w:t>side-effects</w:t>
      </w:r>
      <w:proofErr w:type="gramEnd"/>
      <w:r w:rsidR="00D217F2" w:rsidRPr="00402063">
        <w:rPr>
          <w:rFonts w:eastAsia="Times New Roman" w:cstheme="minorHAnsi"/>
          <w:bCs/>
          <w:color w:val="000000" w:themeColor="text1"/>
          <w:lang w:eastAsia="en-GB"/>
        </w:rPr>
        <w:t xml:space="preserve"> are well-known </w:t>
      </w:r>
      <w:ins w:id="21" w:author="Martin Landray" w:date="2020-03-21T08:16:00Z">
        <w:r w:rsidR="00EA49B3">
          <w:rPr>
            <w:rFonts w:eastAsia="Times New Roman" w:cstheme="minorHAnsi"/>
            <w:bCs/>
            <w:color w:val="000000" w:themeColor="text1"/>
            <w:lang w:eastAsia="en-GB"/>
          </w:rPr>
          <w:t xml:space="preserve">from other uses </w:t>
        </w:r>
      </w:ins>
      <w:r w:rsidR="00D217F2" w:rsidRPr="00402063">
        <w:rPr>
          <w:rFonts w:eastAsia="Times New Roman" w:cstheme="minorHAnsi"/>
          <w:bCs/>
          <w:color w:val="000000" w:themeColor="text1"/>
          <w:lang w:eastAsia="en-GB"/>
        </w:rPr>
        <w:t>and</w:t>
      </w:r>
      <w:r w:rsidRPr="00402063">
        <w:rPr>
          <w:rFonts w:eastAsia="Times New Roman" w:cstheme="minorHAnsi"/>
          <w:bCs/>
          <w:color w:val="000000" w:themeColor="text1"/>
          <w:lang w:eastAsia="en-GB"/>
        </w:rPr>
        <w:t xml:space="preserve"> your doctor will </w:t>
      </w:r>
      <w:r w:rsidR="00D217F2" w:rsidRPr="00402063">
        <w:rPr>
          <w:rFonts w:eastAsia="Times New Roman" w:cstheme="minorHAnsi"/>
          <w:bCs/>
          <w:color w:val="000000" w:themeColor="text1"/>
          <w:lang w:eastAsia="en-GB"/>
        </w:rPr>
        <w:t xml:space="preserve">be able to </w:t>
      </w:r>
      <w:r w:rsidRPr="00402063">
        <w:rPr>
          <w:rFonts w:eastAsia="Times New Roman" w:cstheme="minorHAnsi"/>
          <w:bCs/>
          <w:color w:val="000000" w:themeColor="text1"/>
          <w:lang w:eastAsia="en-GB"/>
        </w:rPr>
        <w:t xml:space="preserve">monitor you appropriately. </w:t>
      </w:r>
    </w:p>
    <w:p w14:paraId="7817566C" w14:textId="77777777" w:rsidR="00271BE5" w:rsidRPr="00402063" w:rsidRDefault="00FB07C4" w:rsidP="000F14AC">
      <w:pPr>
        <w:spacing w:after="1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3) Who is doing the study?</w:t>
      </w:r>
    </w:p>
    <w:p w14:paraId="325B717C" w14:textId="0CF542C3" w:rsidR="00FB07C4" w:rsidRPr="00402063" w:rsidRDefault="002225B4" w:rsidP="00BF4001">
      <w:pPr>
        <w:spacing w:after="24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The study </w:t>
      </w:r>
      <w:proofErr w:type="gramStart"/>
      <w:r w:rsidRPr="00402063">
        <w:rPr>
          <w:rFonts w:eastAsia="Times New Roman" w:cstheme="minorHAnsi"/>
          <w:color w:val="000000" w:themeColor="text1"/>
          <w:lang w:eastAsia="en-GB"/>
        </w:rPr>
        <w:t>is being conducted</w:t>
      </w:r>
      <w:proofErr w:type="gramEnd"/>
      <w:r w:rsidRPr="00402063">
        <w:rPr>
          <w:rFonts w:eastAsia="Times New Roman" w:cstheme="minorHAnsi"/>
          <w:color w:val="000000" w:themeColor="text1"/>
          <w:lang w:eastAsia="en-GB"/>
        </w:rPr>
        <w:t xml:space="preserve"> by researchers at the University of Oxford</w:t>
      </w:r>
      <w:r w:rsidR="007B165F" w:rsidRPr="00402063">
        <w:rPr>
          <w:rFonts w:eastAsia="Times New Roman" w:cstheme="minorHAnsi"/>
          <w:color w:val="000000" w:themeColor="text1"/>
          <w:lang w:eastAsia="en-GB"/>
        </w:rPr>
        <w:t>, w</w:t>
      </w:r>
      <w:r w:rsidR="001575C0" w:rsidRPr="00402063">
        <w:rPr>
          <w:rFonts w:eastAsia="Times New Roman" w:cstheme="minorHAnsi"/>
          <w:color w:val="000000" w:themeColor="text1"/>
          <w:lang w:eastAsia="en-GB"/>
        </w:rPr>
        <w:t xml:space="preserve">hich acts </w:t>
      </w:r>
      <w:r w:rsidR="007B165F" w:rsidRPr="00402063">
        <w:rPr>
          <w:rFonts w:eastAsia="Times New Roman" w:cstheme="minorHAnsi"/>
          <w:color w:val="000000" w:themeColor="text1"/>
          <w:lang w:eastAsia="en-GB"/>
        </w:rPr>
        <w:t>as the sponsor for the research,</w:t>
      </w:r>
      <w:r w:rsidRPr="00402063">
        <w:rPr>
          <w:rFonts w:eastAsia="Times New Roman" w:cstheme="minorHAnsi"/>
          <w:color w:val="000000" w:themeColor="text1"/>
          <w:lang w:eastAsia="en-GB"/>
        </w:rPr>
        <w:t xml:space="preserve"> working with doctors at many hospitals across the UK.</w:t>
      </w:r>
    </w:p>
    <w:p w14:paraId="791D6C73" w14:textId="77777777" w:rsidR="00FB07C4" w:rsidRPr="00402063" w:rsidRDefault="00FB07C4" w:rsidP="000F14AC">
      <w:pPr>
        <w:spacing w:after="12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 xml:space="preserve">4) </w:t>
      </w:r>
      <w:r w:rsidR="008B0E65" w:rsidRPr="00402063">
        <w:rPr>
          <w:rFonts w:eastAsia="Times New Roman" w:cstheme="minorHAnsi"/>
          <w:b/>
          <w:bCs/>
          <w:color w:val="000000" w:themeColor="text1"/>
          <w:lang w:eastAsia="en-GB"/>
        </w:rPr>
        <w:t>Who is being included in the study?</w:t>
      </w:r>
    </w:p>
    <w:p w14:paraId="78D65FC6" w14:textId="302D7183" w:rsidR="00271BE5" w:rsidRPr="00402063" w:rsidRDefault="008B0E65" w:rsidP="00BF4001">
      <w:pPr>
        <w:spacing w:after="24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Patients may be included in this study if they are at least 18 years of age, have COVID-19 confirmed by a laboratory test for coronavirus, and are </w:t>
      </w:r>
      <w:r w:rsidR="004F0EC6" w:rsidRPr="00402063">
        <w:rPr>
          <w:rFonts w:eastAsia="Times New Roman" w:cstheme="minorHAnsi"/>
          <w:color w:val="000000" w:themeColor="text1"/>
          <w:lang w:eastAsia="en-GB"/>
        </w:rPr>
        <w:t>in</w:t>
      </w:r>
      <w:r w:rsidRPr="00402063">
        <w:rPr>
          <w:rFonts w:eastAsia="Times New Roman" w:cstheme="minorHAnsi"/>
          <w:color w:val="000000" w:themeColor="text1"/>
          <w:lang w:eastAsia="en-GB"/>
        </w:rPr>
        <w:t xml:space="preserve"> hospital. Patients will not be included if the attending doctor </w:t>
      </w:r>
      <w:r w:rsidR="00FB07C4" w:rsidRPr="00402063">
        <w:rPr>
          <w:rFonts w:eastAsia="Times New Roman" w:cstheme="minorHAnsi"/>
          <w:color w:val="000000" w:themeColor="text1"/>
          <w:lang w:eastAsia="en-GB"/>
        </w:rPr>
        <w:t xml:space="preserve">thinks there is a particular reason why </w:t>
      </w:r>
      <w:r w:rsidRPr="00402063">
        <w:rPr>
          <w:rFonts w:eastAsia="Times New Roman" w:cstheme="minorHAnsi"/>
          <w:color w:val="000000" w:themeColor="text1"/>
          <w:lang w:eastAsia="en-GB"/>
        </w:rPr>
        <w:t>none of th</w:t>
      </w:r>
      <w:r w:rsidR="00033D88" w:rsidRPr="00402063">
        <w:rPr>
          <w:rFonts w:eastAsia="Times New Roman" w:cstheme="minorHAnsi"/>
          <w:color w:val="000000" w:themeColor="text1"/>
          <w:lang w:eastAsia="en-GB"/>
        </w:rPr>
        <w:t xml:space="preserve">e study treatments </w:t>
      </w:r>
      <w:r w:rsidR="007B165F" w:rsidRPr="00402063">
        <w:rPr>
          <w:rFonts w:eastAsia="Times New Roman" w:cstheme="minorHAnsi"/>
          <w:color w:val="000000" w:themeColor="text1"/>
          <w:lang w:eastAsia="en-GB"/>
        </w:rPr>
        <w:t xml:space="preserve">are </w:t>
      </w:r>
      <w:r w:rsidR="00033D88" w:rsidRPr="00402063">
        <w:rPr>
          <w:rFonts w:eastAsia="Times New Roman" w:cstheme="minorHAnsi"/>
          <w:color w:val="000000" w:themeColor="text1"/>
          <w:lang w:eastAsia="en-GB"/>
        </w:rPr>
        <w:t>suitable.</w:t>
      </w:r>
    </w:p>
    <w:p w14:paraId="532533A0" w14:textId="432CA2C3" w:rsidR="002E0B4E" w:rsidRPr="00402063" w:rsidRDefault="00181EAC" w:rsidP="000F14AC">
      <w:pPr>
        <w:spacing w:after="1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5) What </w:t>
      </w:r>
      <w:del w:id="22" w:author="Martin Landray" w:date="2020-03-21T08:06:00Z">
        <w:r w:rsidRPr="00402063" w:rsidDel="00475B52">
          <w:rPr>
            <w:rFonts w:eastAsia="Times New Roman" w:cstheme="minorHAnsi"/>
            <w:b/>
            <w:bCs/>
            <w:color w:val="000000" w:themeColor="text1"/>
            <w:lang w:eastAsia="en-GB"/>
          </w:rPr>
          <w:delText>will happen</w:delText>
        </w:r>
        <w:r w:rsidR="00FB07C4" w:rsidRPr="00402063" w:rsidDel="00475B52">
          <w:rPr>
            <w:rFonts w:eastAsia="Times New Roman" w:cstheme="minorHAnsi"/>
            <w:b/>
            <w:bCs/>
            <w:color w:val="000000" w:themeColor="text1"/>
            <w:lang w:eastAsia="en-GB"/>
          </w:rPr>
          <w:delText xml:space="preserve"> to </w:delText>
        </w:r>
        <w:r w:rsidR="004E031F" w:rsidRPr="00402063" w:rsidDel="00475B52">
          <w:rPr>
            <w:rFonts w:eastAsia="Times New Roman" w:cstheme="minorHAnsi"/>
            <w:b/>
            <w:bCs/>
            <w:color w:val="000000" w:themeColor="text1"/>
            <w:lang w:eastAsia="en-GB"/>
          </w:rPr>
          <w:delText xml:space="preserve">me </w:delText>
        </w:r>
      </w:del>
      <w:ins w:id="23" w:author="Martin Landray" w:date="2020-03-21T08:06:00Z">
        <w:r w:rsidR="00475B52">
          <w:rPr>
            <w:rFonts w:eastAsia="Times New Roman" w:cstheme="minorHAnsi"/>
            <w:b/>
            <w:bCs/>
            <w:color w:val="000000" w:themeColor="text1"/>
            <w:lang w:eastAsia="en-GB"/>
          </w:rPr>
          <w:t xml:space="preserve">happens next </w:t>
        </w:r>
      </w:ins>
      <w:r w:rsidRPr="00402063">
        <w:rPr>
          <w:rFonts w:eastAsia="Times New Roman" w:cstheme="minorHAnsi"/>
          <w:b/>
          <w:bCs/>
          <w:color w:val="000000" w:themeColor="text1"/>
          <w:lang w:eastAsia="en-GB"/>
        </w:rPr>
        <w:t xml:space="preserve">if </w:t>
      </w:r>
      <w:r w:rsidR="004E031F" w:rsidRPr="00402063">
        <w:rPr>
          <w:rFonts w:eastAsia="Times New Roman" w:cstheme="minorHAnsi"/>
          <w:b/>
          <w:bCs/>
          <w:color w:val="000000" w:themeColor="text1"/>
          <w:lang w:eastAsia="en-GB"/>
        </w:rPr>
        <w:t xml:space="preserve">I </w:t>
      </w:r>
      <w:r w:rsidRPr="00402063">
        <w:rPr>
          <w:rFonts w:eastAsia="Times New Roman" w:cstheme="minorHAnsi"/>
          <w:b/>
          <w:bCs/>
          <w:color w:val="000000" w:themeColor="text1"/>
          <w:lang w:eastAsia="en-GB"/>
        </w:rPr>
        <w:t xml:space="preserve">agree to be </w:t>
      </w:r>
      <w:r w:rsidR="00FB07C4" w:rsidRPr="00402063">
        <w:rPr>
          <w:rFonts w:eastAsia="Times New Roman" w:cstheme="minorHAnsi"/>
          <w:b/>
          <w:bCs/>
          <w:color w:val="000000" w:themeColor="text1"/>
          <w:lang w:eastAsia="en-GB"/>
        </w:rPr>
        <w:t>included in this study?</w:t>
      </w:r>
    </w:p>
    <w:p w14:paraId="3EB459E1" w14:textId="5235E57F" w:rsidR="00181EAC" w:rsidRPr="00402063" w:rsidRDefault="00181EAC" w:rsidP="00BF4001">
      <w:pPr>
        <w:spacing w:after="24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If you decide to join, you </w:t>
      </w:r>
      <w:proofErr w:type="gramStart"/>
      <w:r w:rsidRPr="00402063">
        <w:rPr>
          <w:rFonts w:eastAsia="Times New Roman" w:cstheme="minorHAnsi"/>
          <w:bCs/>
          <w:color w:val="000000" w:themeColor="text1"/>
          <w:lang w:eastAsia="en-GB"/>
        </w:rPr>
        <w:t>will be asked</w:t>
      </w:r>
      <w:proofErr w:type="gramEnd"/>
      <w:r w:rsidRPr="00402063">
        <w:rPr>
          <w:rFonts w:eastAsia="Times New Roman" w:cstheme="minorHAnsi"/>
          <w:bCs/>
          <w:color w:val="000000" w:themeColor="text1"/>
          <w:lang w:eastAsia="en-GB"/>
        </w:rPr>
        <w:t xml:space="preserve"> to sign the consent form. Next, brief details identifying you and answering a few questions about your health and medical conditions </w:t>
      </w:r>
      <w:proofErr w:type="gramStart"/>
      <w:r w:rsidRPr="00402063">
        <w:rPr>
          <w:rFonts w:eastAsia="Times New Roman" w:cstheme="minorHAnsi"/>
          <w:bCs/>
          <w:color w:val="000000" w:themeColor="text1"/>
          <w:lang w:eastAsia="en-GB"/>
        </w:rPr>
        <w:t>will be entered</w:t>
      </w:r>
      <w:proofErr w:type="gramEnd"/>
      <w:r w:rsidRPr="00402063">
        <w:rPr>
          <w:rFonts w:eastAsia="Times New Roman" w:cstheme="minorHAnsi"/>
          <w:bCs/>
          <w:color w:val="000000" w:themeColor="text1"/>
          <w:lang w:eastAsia="en-GB"/>
        </w:rPr>
        <w:t xml:space="preserve"> into a computer. The computer will then allocate you at random (like rolling a dice) to one of the possible treatment options. In all </w:t>
      </w:r>
      <w:proofErr w:type="gramStart"/>
      <w:r w:rsidRPr="00402063">
        <w:rPr>
          <w:rFonts w:eastAsia="Times New Roman" w:cstheme="minorHAnsi"/>
          <w:bCs/>
          <w:color w:val="000000" w:themeColor="text1"/>
          <w:lang w:eastAsia="en-GB"/>
        </w:rPr>
        <w:t>cases</w:t>
      </w:r>
      <w:proofErr w:type="gramEnd"/>
      <w:r w:rsidRPr="00402063">
        <w:rPr>
          <w:rFonts w:eastAsia="Times New Roman" w:cstheme="minorHAnsi"/>
          <w:bCs/>
          <w:color w:val="000000" w:themeColor="text1"/>
          <w:lang w:eastAsia="en-GB"/>
        </w:rPr>
        <w:t xml:space="preserve"> this will include the usual standard of care for your hospital. It may also include an additional treatment, which </w:t>
      </w:r>
      <w:proofErr w:type="gramStart"/>
      <w:r w:rsidRPr="00402063">
        <w:rPr>
          <w:rFonts w:eastAsia="Times New Roman" w:cstheme="minorHAnsi"/>
          <w:bCs/>
          <w:color w:val="000000" w:themeColor="text1"/>
          <w:lang w:eastAsia="en-GB"/>
        </w:rPr>
        <w:t xml:space="preserve">might be </w:t>
      </w:r>
      <w:r w:rsidR="008D739D" w:rsidRPr="00402063">
        <w:rPr>
          <w:rFonts w:eastAsia="Times New Roman" w:cstheme="minorHAnsi"/>
          <w:bCs/>
          <w:color w:val="000000" w:themeColor="text1"/>
          <w:lang w:eastAsia="en-GB"/>
        </w:rPr>
        <w:t>given</w:t>
      </w:r>
      <w:proofErr w:type="gramEnd"/>
      <w:r w:rsidR="008D739D" w:rsidRPr="00402063">
        <w:rPr>
          <w:rFonts w:eastAsia="Times New Roman" w:cstheme="minorHAnsi"/>
          <w:bCs/>
          <w:color w:val="000000" w:themeColor="text1"/>
          <w:lang w:eastAsia="en-GB"/>
        </w:rPr>
        <w:t xml:space="preserve"> by mouth, injection or inhalation. </w:t>
      </w:r>
      <w:r w:rsidRPr="00402063">
        <w:rPr>
          <w:rFonts w:eastAsia="Times New Roman" w:cstheme="minorHAnsi"/>
          <w:bCs/>
          <w:color w:val="000000" w:themeColor="text1"/>
          <w:lang w:eastAsia="en-GB"/>
        </w:rPr>
        <w:t xml:space="preserve">Neither you nor your doctors can choose which of these options you </w:t>
      </w:r>
      <w:proofErr w:type="gramStart"/>
      <w:r w:rsidRPr="00402063">
        <w:rPr>
          <w:rFonts w:eastAsia="Times New Roman" w:cstheme="minorHAnsi"/>
          <w:bCs/>
          <w:color w:val="000000" w:themeColor="text1"/>
          <w:lang w:eastAsia="en-GB"/>
        </w:rPr>
        <w:t>will be allocated</w:t>
      </w:r>
      <w:proofErr w:type="gramEnd"/>
      <w:r w:rsidRPr="00402063">
        <w:rPr>
          <w:rFonts w:eastAsia="Times New Roman" w:cstheme="minorHAnsi"/>
          <w:bCs/>
          <w:color w:val="000000" w:themeColor="text1"/>
          <w:lang w:eastAsia="en-GB"/>
        </w:rPr>
        <w:t>.</w:t>
      </w:r>
    </w:p>
    <w:p w14:paraId="27E8ED53" w14:textId="728FCB90" w:rsidR="00181EAC" w:rsidRPr="00402063" w:rsidRDefault="00181EAC" w:rsidP="00BF4001">
      <w:pPr>
        <w:spacing w:after="24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lastRenderedPageBreak/>
        <w:t xml:space="preserve">Additional information about your health </w:t>
      </w:r>
      <w:proofErr w:type="gramStart"/>
      <w:r w:rsidRPr="00402063">
        <w:rPr>
          <w:rFonts w:eastAsia="Times New Roman" w:cstheme="minorHAnsi"/>
          <w:bCs/>
          <w:color w:val="000000" w:themeColor="text1"/>
          <w:lang w:eastAsia="en-GB"/>
        </w:rPr>
        <w:t>will be recorded and entered into the study computer</w:t>
      </w:r>
      <w:proofErr w:type="gramEnd"/>
      <w:r w:rsidRPr="00402063">
        <w:rPr>
          <w:rFonts w:eastAsia="Times New Roman" w:cstheme="minorHAnsi"/>
          <w:bCs/>
          <w:color w:val="000000" w:themeColor="text1"/>
          <w:lang w:eastAsia="en-GB"/>
        </w:rPr>
        <w:t xml:space="preserve"> but no additional visits will be required after you leave the hospital. </w:t>
      </w:r>
      <w:proofErr w:type="gramStart"/>
      <w:r w:rsidRPr="00402063">
        <w:rPr>
          <w:rFonts w:eastAsia="Times New Roman" w:cstheme="minorHAnsi"/>
          <w:bCs/>
          <w:color w:val="000000" w:themeColor="text1"/>
          <w:lang w:eastAsia="en-GB"/>
        </w:rPr>
        <w:t>In some instances, information</w:t>
      </w:r>
      <w:r w:rsidR="001E71FE">
        <w:rPr>
          <w:rFonts w:eastAsia="Times New Roman" w:cstheme="minorHAnsi"/>
          <w:bCs/>
          <w:color w:val="000000" w:themeColor="text1"/>
          <w:lang w:eastAsia="en-GB"/>
        </w:rPr>
        <w:t xml:space="preserve"> about your health (both prior to, during</w:t>
      </w:r>
      <w:ins w:id="24" w:author="Martin Landray" w:date="2020-03-21T08:06:00Z">
        <w:r w:rsidR="00475B52">
          <w:rPr>
            <w:rFonts w:eastAsia="Times New Roman" w:cstheme="minorHAnsi"/>
            <w:bCs/>
            <w:color w:val="000000" w:themeColor="text1"/>
            <w:lang w:eastAsia="en-GB"/>
          </w:rPr>
          <w:t>,</w:t>
        </w:r>
      </w:ins>
      <w:r w:rsidR="001E71FE">
        <w:rPr>
          <w:rFonts w:eastAsia="Times New Roman" w:cstheme="minorHAnsi"/>
          <w:bCs/>
          <w:color w:val="000000" w:themeColor="text1"/>
          <w:lang w:eastAsia="en-GB"/>
        </w:rPr>
        <w:t xml:space="preserve"> and after the study)</w:t>
      </w:r>
      <w:r w:rsidRPr="00402063">
        <w:rPr>
          <w:rFonts w:eastAsia="Times New Roman" w:cstheme="minorHAnsi"/>
          <w:bCs/>
          <w:color w:val="000000" w:themeColor="text1"/>
          <w:lang w:eastAsia="en-GB"/>
        </w:rPr>
        <w:t xml:space="preserve"> may be obtained about you from medical records or databases</w:t>
      </w:r>
      <w:r w:rsidR="00516CFF" w:rsidRPr="00402063">
        <w:rPr>
          <w:rFonts w:eastAsia="Times New Roman" w:cstheme="minorHAnsi"/>
          <w:bCs/>
          <w:color w:val="000000" w:themeColor="text1"/>
          <w:lang w:eastAsia="en-GB"/>
        </w:rPr>
        <w:t xml:space="preserve"> (including</w:t>
      </w:r>
      <w:r w:rsidR="002D30E1">
        <w:rPr>
          <w:rFonts w:eastAsia="Times New Roman" w:cstheme="minorHAnsi"/>
          <w:bCs/>
          <w:color w:val="000000" w:themeColor="text1"/>
          <w:lang w:eastAsia="en-GB"/>
        </w:rPr>
        <w:t xml:space="preserve"> NHS Digital, Public Health England</w:t>
      </w:r>
      <w:r w:rsidR="001E71FE">
        <w:rPr>
          <w:rFonts w:eastAsia="Times New Roman" w:cstheme="minorHAnsi"/>
          <w:bCs/>
          <w:color w:val="000000" w:themeColor="text1"/>
          <w:lang w:eastAsia="en-GB"/>
        </w:rPr>
        <w:t>, other equivalent bodies</w:t>
      </w:r>
      <w:r w:rsidR="002D30E1">
        <w:rPr>
          <w:rFonts w:eastAsia="Times New Roman" w:cstheme="minorHAnsi"/>
          <w:bCs/>
          <w:color w:val="000000" w:themeColor="text1"/>
          <w:lang w:eastAsia="en-GB"/>
        </w:rPr>
        <w:t>, and</w:t>
      </w:r>
      <w:r w:rsidR="00516CFF" w:rsidRPr="00402063">
        <w:rPr>
          <w:rFonts w:eastAsia="Times New Roman" w:cstheme="minorHAnsi"/>
          <w:bCs/>
          <w:color w:val="000000" w:themeColor="text1"/>
          <w:lang w:eastAsia="en-GB"/>
        </w:rPr>
        <w:t xml:space="preserve"> genetic or other research databases if you have provided samples to them)</w:t>
      </w:r>
      <w:r w:rsidRPr="00402063">
        <w:rPr>
          <w:rFonts w:eastAsia="Times New Roman" w:cstheme="minorHAnsi"/>
          <w:bCs/>
          <w:color w:val="000000" w:themeColor="text1"/>
          <w:lang w:eastAsia="en-GB"/>
        </w:rPr>
        <w:t xml:space="preserve"> so that the study team can get more detailed or longer term information about the effects of the study treatments on your health</w:t>
      </w:r>
      <w:r w:rsidR="007B165F" w:rsidRPr="00402063">
        <w:rPr>
          <w:rFonts w:eastAsia="Times New Roman" w:cstheme="minorHAnsi"/>
          <w:bCs/>
          <w:color w:val="000000" w:themeColor="text1"/>
          <w:lang w:eastAsia="en-GB"/>
        </w:rPr>
        <w:t xml:space="preserve"> for up to 10 years after the end of your participation</w:t>
      </w:r>
      <w:r w:rsidRPr="00402063">
        <w:rPr>
          <w:rFonts w:eastAsia="Times New Roman" w:cstheme="minorHAnsi"/>
          <w:bCs/>
          <w:color w:val="000000" w:themeColor="text1"/>
          <w:lang w:eastAsia="en-GB"/>
        </w:rPr>
        <w:t>.</w:t>
      </w:r>
      <w:proofErr w:type="gramEnd"/>
    </w:p>
    <w:p w14:paraId="2DE541CD" w14:textId="77777777" w:rsidR="00181EAC" w:rsidRPr="00402063" w:rsidRDefault="00181EAC" w:rsidP="000F14AC">
      <w:pPr>
        <w:spacing w:after="1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6) What are the possible benefits of being in the study?</w:t>
      </w:r>
    </w:p>
    <w:p w14:paraId="4F1A153C" w14:textId="5A68709A" w:rsidR="00271BE5" w:rsidRPr="00402063" w:rsidRDefault="00271BE5" w:rsidP="00BF4001">
      <w:pPr>
        <w:spacing w:after="24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We do not know if any of the treatments </w:t>
      </w:r>
      <w:proofErr w:type="gramStart"/>
      <w:r w:rsidRPr="00402063">
        <w:rPr>
          <w:rFonts w:eastAsia="Times New Roman" w:cstheme="minorHAnsi"/>
          <w:bCs/>
          <w:color w:val="000000" w:themeColor="text1"/>
          <w:lang w:eastAsia="en-GB"/>
        </w:rPr>
        <w:t>being tested</w:t>
      </w:r>
      <w:proofErr w:type="gramEnd"/>
      <w:r w:rsidRPr="00402063">
        <w:rPr>
          <w:rFonts w:eastAsia="Times New Roman" w:cstheme="minorHAnsi"/>
          <w:bCs/>
          <w:color w:val="000000" w:themeColor="text1"/>
          <w:lang w:eastAsia="en-GB"/>
        </w:rPr>
        <w:t xml:space="preserve"> will have additional benefits. Your study treatment may or may not help you personally, but this study should help future patients.</w:t>
      </w:r>
    </w:p>
    <w:p w14:paraId="36AD8EBE" w14:textId="77777777" w:rsidR="00FB07C4" w:rsidRPr="00402063" w:rsidRDefault="00271BE5" w:rsidP="000F14AC">
      <w:pPr>
        <w:spacing w:after="12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7</w:t>
      </w:r>
      <w:r w:rsidR="00FB07C4" w:rsidRPr="00402063">
        <w:rPr>
          <w:rFonts w:eastAsia="Times New Roman" w:cstheme="minorHAnsi"/>
          <w:b/>
          <w:bCs/>
          <w:color w:val="000000" w:themeColor="text1"/>
          <w:lang w:eastAsia="en-GB"/>
        </w:rPr>
        <w:t>) What are the possible risks of being in the study?</w:t>
      </w:r>
    </w:p>
    <w:p w14:paraId="3B49D0BC" w14:textId="2DB1A38C" w:rsidR="00271BE5" w:rsidRPr="00402063" w:rsidRDefault="00271BE5" w:rsidP="00BF4001">
      <w:pPr>
        <w:spacing w:after="24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Apart from the known side effects of these </w:t>
      </w:r>
      <w:r w:rsidRPr="00402063">
        <w:rPr>
          <w:rFonts w:eastAsia="Times New Roman" w:cstheme="minorHAnsi"/>
          <w:lang w:eastAsia="en-GB"/>
        </w:rPr>
        <w:t>treatments</w:t>
      </w:r>
      <w:r w:rsidR="005C1526" w:rsidRPr="00402063">
        <w:rPr>
          <w:rFonts w:eastAsia="Times New Roman" w:cstheme="minorHAnsi"/>
          <w:lang w:eastAsia="en-GB"/>
        </w:rPr>
        <w:t xml:space="preserve"> </w:t>
      </w:r>
      <w:r w:rsidR="005C1526" w:rsidRPr="00402063">
        <w:rPr>
          <w:rFonts w:ascii="Calibri" w:hAnsi="Calibri" w:cs="Calibri"/>
        </w:rPr>
        <w:t>(which may include tummy upset, ‘flu-like symptoms, and blood test abnormalities)</w:t>
      </w:r>
      <w:r w:rsidRPr="00402063">
        <w:rPr>
          <w:rFonts w:eastAsia="Times New Roman" w:cstheme="minorHAnsi"/>
          <w:lang w:eastAsia="en-GB"/>
        </w:rPr>
        <w:t>, there is the unlikely possibil</w:t>
      </w:r>
      <w:r w:rsidRPr="00402063">
        <w:rPr>
          <w:rFonts w:eastAsia="Times New Roman" w:cstheme="minorHAnsi"/>
          <w:color w:val="000000" w:themeColor="text1"/>
          <w:lang w:eastAsia="en-GB"/>
        </w:rPr>
        <w:t xml:space="preserve">ity of a severe reaction to a study drug. </w:t>
      </w:r>
      <w:r w:rsidR="000F14AC" w:rsidRPr="00402063">
        <w:rPr>
          <w:rFonts w:eastAsia="Times New Roman" w:cstheme="minorHAnsi"/>
          <w:color w:val="000000" w:themeColor="text1"/>
          <w:lang w:eastAsia="en-GB"/>
        </w:rPr>
        <w:t xml:space="preserve">Please ask your hospital doctor if you would like more information. </w:t>
      </w:r>
      <w:r w:rsidRPr="00402063">
        <w:rPr>
          <w:rFonts w:eastAsia="Times New Roman" w:cstheme="minorHAnsi"/>
          <w:color w:val="000000" w:themeColor="text1"/>
          <w:lang w:eastAsia="en-GB"/>
        </w:rPr>
        <w:t xml:space="preserve">Once you have been included in the study, you and your doctors will know which treatment the computer has allocated for you. Your doctors will be aware </w:t>
      </w:r>
      <w:proofErr w:type="gramStart"/>
      <w:r w:rsidRPr="00402063">
        <w:rPr>
          <w:rFonts w:eastAsia="Times New Roman" w:cstheme="minorHAnsi"/>
          <w:color w:val="000000" w:themeColor="text1"/>
          <w:lang w:eastAsia="en-GB"/>
        </w:rPr>
        <w:t>of whether there are any particular side effects that they should look out for</w:t>
      </w:r>
      <w:proofErr w:type="gramEnd"/>
      <w:r w:rsidRPr="00402063">
        <w:rPr>
          <w:rFonts w:eastAsia="Times New Roman" w:cstheme="minorHAnsi"/>
          <w:color w:val="000000" w:themeColor="text1"/>
          <w:lang w:eastAsia="en-GB"/>
        </w:rPr>
        <w:t>.</w:t>
      </w:r>
    </w:p>
    <w:p w14:paraId="19D9A19A" w14:textId="77777777" w:rsidR="004E031F" w:rsidRPr="00402063" w:rsidRDefault="004E031F" w:rsidP="000F14AC">
      <w:pPr>
        <w:spacing w:after="1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8) Can I stop the study treatment or my participation early?</w:t>
      </w:r>
    </w:p>
    <w:p w14:paraId="4D195A99" w14:textId="271CD9A0" w:rsidR="004E031F" w:rsidRPr="00402063" w:rsidRDefault="004E031F" w:rsidP="00BF4001">
      <w:pPr>
        <w:spacing w:after="24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If you or your doctor want to stop the study treatment before the course </w:t>
      </w:r>
      <w:proofErr w:type="gramStart"/>
      <w:r w:rsidRPr="00402063">
        <w:rPr>
          <w:rFonts w:eastAsia="Times New Roman" w:cstheme="minorHAnsi"/>
          <w:color w:val="000000" w:themeColor="text1"/>
          <w:lang w:eastAsia="en-GB"/>
        </w:rPr>
        <w:t>has been completed</w:t>
      </w:r>
      <w:proofErr w:type="gramEnd"/>
      <w:r w:rsidRPr="00402063">
        <w:rPr>
          <w:rFonts w:eastAsia="Times New Roman" w:cstheme="minorHAnsi"/>
          <w:color w:val="000000" w:themeColor="text1"/>
          <w:lang w:eastAsia="en-GB"/>
        </w:rPr>
        <w:t xml:space="preserve">, then you are free to do so. If you decide that you do not wish any more information to be collected about you, you are free to say so (although </w:t>
      </w:r>
      <w:r w:rsidR="001575C0" w:rsidRPr="00402063">
        <w:rPr>
          <w:rFonts w:eastAsia="Times New Roman" w:cstheme="minorHAnsi"/>
          <w:color w:val="000000" w:themeColor="text1"/>
          <w:lang w:eastAsia="en-GB"/>
        </w:rPr>
        <w:t xml:space="preserve">de-identified </w:t>
      </w:r>
      <w:r w:rsidRPr="00402063">
        <w:rPr>
          <w:rFonts w:eastAsia="Times New Roman" w:cstheme="minorHAnsi"/>
          <w:color w:val="000000" w:themeColor="text1"/>
          <w:lang w:eastAsia="en-GB"/>
        </w:rPr>
        <w:t xml:space="preserve">information that </w:t>
      </w:r>
      <w:proofErr w:type="gramStart"/>
      <w:r w:rsidRPr="00402063">
        <w:rPr>
          <w:rFonts w:eastAsia="Times New Roman" w:cstheme="minorHAnsi"/>
          <w:color w:val="000000" w:themeColor="text1"/>
          <w:lang w:eastAsia="en-GB"/>
        </w:rPr>
        <w:t>has been collected</w:t>
      </w:r>
      <w:proofErr w:type="gramEnd"/>
      <w:r w:rsidRPr="00402063">
        <w:rPr>
          <w:rFonts w:eastAsia="Times New Roman" w:cstheme="minorHAnsi"/>
          <w:color w:val="000000" w:themeColor="text1"/>
          <w:lang w:eastAsia="en-GB"/>
        </w:rPr>
        <w:t xml:space="preserve"> up to that point will continue to be analysed by the research team).</w:t>
      </w:r>
    </w:p>
    <w:p w14:paraId="60B58EA0" w14:textId="77777777" w:rsidR="004E031F" w:rsidRPr="00402063" w:rsidRDefault="004E031F" w:rsidP="000F14AC">
      <w:pPr>
        <w:spacing w:after="1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9</w:t>
      </w:r>
      <w:r w:rsidR="00FB07C4" w:rsidRPr="00402063">
        <w:rPr>
          <w:rFonts w:eastAsia="Times New Roman" w:cstheme="minorHAnsi"/>
          <w:b/>
          <w:bCs/>
          <w:color w:val="000000" w:themeColor="text1"/>
          <w:lang w:eastAsia="en-GB"/>
        </w:rPr>
        <w:t xml:space="preserve">) If </w:t>
      </w:r>
      <w:r w:rsidRPr="00402063">
        <w:rPr>
          <w:rFonts w:eastAsia="Times New Roman" w:cstheme="minorHAnsi"/>
          <w:b/>
          <w:bCs/>
          <w:color w:val="000000" w:themeColor="text1"/>
          <w:lang w:eastAsia="en-GB"/>
        </w:rPr>
        <w:t xml:space="preserve">I </w:t>
      </w:r>
      <w:r w:rsidR="00FB07C4" w:rsidRPr="00402063">
        <w:rPr>
          <w:rFonts w:eastAsia="Times New Roman" w:cstheme="minorHAnsi"/>
          <w:b/>
          <w:bCs/>
          <w:color w:val="000000" w:themeColor="text1"/>
          <w:lang w:eastAsia="en-GB"/>
        </w:rPr>
        <w:t xml:space="preserve">have any questions or problems, </w:t>
      </w:r>
      <w:proofErr w:type="gramStart"/>
      <w:r w:rsidR="00FB07C4" w:rsidRPr="00402063">
        <w:rPr>
          <w:rFonts w:eastAsia="Times New Roman" w:cstheme="minorHAnsi"/>
          <w:b/>
          <w:bCs/>
          <w:color w:val="000000" w:themeColor="text1"/>
          <w:lang w:eastAsia="en-GB"/>
        </w:rPr>
        <w:t>who</w:t>
      </w:r>
      <w:proofErr w:type="gramEnd"/>
      <w:r w:rsidR="00FB07C4" w:rsidRPr="00402063">
        <w:rPr>
          <w:rFonts w:eastAsia="Times New Roman" w:cstheme="minorHAnsi"/>
          <w:b/>
          <w:bCs/>
          <w:color w:val="000000" w:themeColor="text1"/>
          <w:lang w:eastAsia="en-GB"/>
        </w:rPr>
        <w:t xml:space="preserve"> can </w:t>
      </w:r>
      <w:r w:rsidRPr="00402063">
        <w:rPr>
          <w:rFonts w:eastAsia="Times New Roman" w:cstheme="minorHAnsi"/>
          <w:b/>
          <w:bCs/>
          <w:color w:val="000000" w:themeColor="text1"/>
          <w:lang w:eastAsia="en-GB"/>
        </w:rPr>
        <w:t xml:space="preserve">I </w:t>
      </w:r>
      <w:r w:rsidR="00FB07C4" w:rsidRPr="00402063">
        <w:rPr>
          <w:rFonts w:eastAsia="Times New Roman" w:cstheme="minorHAnsi"/>
          <w:b/>
          <w:bCs/>
          <w:color w:val="000000" w:themeColor="text1"/>
          <w:lang w:eastAsia="en-GB"/>
        </w:rPr>
        <w:t>call?</w:t>
      </w:r>
    </w:p>
    <w:p w14:paraId="0D4CE005" w14:textId="22E000EC" w:rsidR="001575C0" w:rsidRPr="00402063" w:rsidRDefault="00FB07C4" w:rsidP="00BF4001">
      <w:pPr>
        <w:spacing w:after="240" w:line="240" w:lineRule="auto"/>
        <w:contextualSpacing/>
        <w:rPr>
          <w:color w:val="000000" w:themeColor="text1"/>
        </w:rPr>
      </w:pPr>
      <w:r w:rsidRPr="00402063">
        <w:rPr>
          <w:rFonts w:eastAsia="Times New Roman" w:cstheme="minorHAnsi"/>
          <w:color w:val="000000" w:themeColor="text1"/>
          <w:lang w:eastAsia="en-GB"/>
        </w:rPr>
        <w:t xml:space="preserve">If you have any questions </w:t>
      </w:r>
      <w:r w:rsidR="00436CB0" w:rsidRPr="00402063">
        <w:rPr>
          <w:rFonts w:eastAsia="Times New Roman" w:cstheme="minorHAnsi"/>
          <w:color w:val="000000" w:themeColor="text1"/>
          <w:lang w:eastAsia="en-GB"/>
        </w:rPr>
        <w:t xml:space="preserve">please </w:t>
      </w:r>
      <w:r w:rsidR="00A77396" w:rsidRPr="00402063">
        <w:rPr>
          <w:color w:val="000000" w:themeColor="text1"/>
        </w:rPr>
        <w:t>speak to your hospital medical team.</w:t>
      </w:r>
      <w:r w:rsidR="004F0EC6" w:rsidRPr="00402063">
        <w:rPr>
          <w:color w:val="000000" w:themeColor="text1"/>
        </w:rPr>
        <w:t xml:space="preserve"> Further information about the study will also be available on the study website (</w:t>
      </w:r>
      <w:ins w:id="25" w:author="Martin Landray" w:date="2020-03-21T08:07:00Z">
        <w:r w:rsidR="00475B52">
          <w:rPr>
            <w:color w:val="000000" w:themeColor="text1"/>
          </w:rPr>
          <w:fldChar w:fldCharType="begin"/>
        </w:r>
        <w:r w:rsidR="00475B52">
          <w:rPr>
            <w:color w:val="000000" w:themeColor="text1"/>
          </w:rPr>
          <w:instrText xml:space="preserve"> HYPERLINK "http://</w:instrText>
        </w:r>
      </w:ins>
      <w:r w:rsidR="00475B52" w:rsidRPr="00402063">
        <w:rPr>
          <w:color w:val="000000" w:themeColor="text1"/>
        </w:rPr>
        <w:instrText>www.recoverytrial.net</w:instrText>
      </w:r>
      <w:ins w:id="26" w:author="Martin Landray" w:date="2020-03-21T08:07:00Z">
        <w:r w:rsidR="00475B52">
          <w:rPr>
            <w:color w:val="000000" w:themeColor="text1"/>
          </w:rPr>
          <w:instrText xml:space="preserve">" </w:instrText>
        </w:r>
        <w:r w:rsidR="00475B52">
          <w:rPr>
            <w:color w:val="000000" w:themeColor="text1"/>
          </w:rPr>
          <w:fldChar w:fldCharType="separate"/>
        </w:r>
      </w:ins>
      <w:r w:rsidR="00475B52" w:rsidRPr="00F23FB9">
        <w:rPr>
          <w:rStyle w:val="Hyperlink"/>
        </w:rPr>
        <w:t>www.recoverytrial.net</w:t>
      </w:r>
      <w:ins w:id="27" w:author="Martin Landray" w:date="2020-03-21T08:07:00Z">
        <w:r w:rsidR="00475B52">
          <w:rPr>
            <w:color w:val="000000" w:themeColor="text1"/>
          </w:rPr>
          <w:fldChar w:fldCharType="end"/>
        </w:r>
      </w:ins>
      <w:r w:rsidR="004F0EC6" w:rsidRPr="00402063">
        <w:rPr>
          <w:color w:val="000000" w:themeColor="text1"/>
        </w:rPr>
        <w:t>).</w:t>
      </w:r>
    </w:p>
    <w:p w14:paraId="302D714F" w14:textId="46AC3558" w:rsidR="00155AEA" w:rsidRPr="00402063" w:rsidRDefault="00FB07C4" w:rsidP="000F14AC">
      <w:pPr>
        <w:spacing w:after="12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br/>
      </w:r>
      <w:r w:rsidR="004E031F" w:rsidRPr="00402063">
        <w:rPr>
          <w:rFonts w:eastAsia="Times New Roman" w:cstheme="minorHAnsi"/>
          <w:b/>
          <w:bCs/>
          <w:color w:val="000000" w:themeColor="text1"/>
          <w:lang w:eastAsia="en-GB"/>
        </w:rPr>
        <w:t>10</w:t>
      </w:r>
      <w:r w:rsidRPr="00402063">
        <w:rPr>
          <w:rFonts w:eastAsia="Times New Roman" w:cstheme="minorHAnsi"/>
          <w:b/>
          <w:bCs/>
          <w:color w:val="000000" w:themeColor="text1"/>
          <w:lang w:eastAsia="en-GB"/>
        </w:rPr>
        <w:t xml:space="preserve">) What information do </w:t>
      </w:r>
      <w:r w:rsidR="004E031F" w:rsidRPr="00402063">
        <w:rPr>
          <w:rFonts w:eastAsia="Times New Roman" w:cstheme="minorHAnsi"/>
          <w:b/>
          <w:bCs/>
          <w:color w:val="000000" w:themeColor="text1"/>
          <w:lang w:eastAsia="en-GB"/>
        </w:rPr>
        <w:t>you hold about me and how do you</w:t>
      </w:r>
      <w:r w:rsidRPr="00402063">
        <w:rPr>
          <w:rFonts w:eastAsia="Times New Roman" w:cstheme="minorHAnsi"/>
          <w:b/>
          <w:bCs/>
          <w:color w:val="000000" w:themeColor="text1"/>
          <w:lang w:eastAsia="en-GB"/>
        </w:rPr>
        <w:t xml:space="preserve"> keep </w:t>
      </w:r>
      <w:r w:rsidR="004E031F" w:rsidRPr="00402063">
        <w:rPr>
          <w:rFonts w:eastAsia="Times New Roman" w:cstheme="minorHAnsi"/>
          <w:b/>
          <w:bCs/>
          <w:color w:val="000000" w:themeColor="text1"/>
          <w:lang w:eastAsia="en-GB"/>
        </w:rPr>
        <w:t xml:space="preserve">it </w:t>
      </w:r>
      <w:r w:rsidRPr="00402063">
        <w:rPr>
          <w:rFonts w:eastAsia="Times New Roman" w:cstheme="minorHAnsi"/>
          <w:b/>
          <w:bCs/>
          <w:color w:val="000000" w:themeColor="text1"/>
          <w:lang w:eastAsia="en-GB"/>
        </w:rPr>
        <w:t>private?</w:t>
      </w:r>
    </w:p>
    <w:p w14:paraId="49F5A418" w14:textId="48C7E80A" w:rsidR="004E031F" w:rsidRPr="00402063" w:rsidRDefault="00FB07C4" w:rsidP="00BF4001">
      <w:pPr>
        <w:spacing w:after="240" w:line="240" w:lineRule="auto"/>
        <w:rPr>
          <w:rFonts w:eastAsia="Times New Roman" w:cstheme="minorHAnsi"/>
          <w:color w:val="000000" w:themeColor="text1"/>
          <w:lang w:eastAsia="en-GB"/>
        </w:rPr>
      </w:pPr>
      <w:r w:rsidRPr="00402063">
        <w:rPr>
          <w:rFonts w:eastAsia="Times New Roman" w:cstheme="minorHAnsi"/>
          <w:color w:val="000000" w:themeColor="text1"/>
          <w:lang w:eastAsia="en-GB"/>
        </w:rPr>
        <w:t xml:space="preserve">All information about you and your </w:t>
      </w:r>
      <w:r w:rsidR="004E031F" w:rsidRPr="00402063">
        <w:rPr>
          <w:rFonts w:eastAsia="Times New Roman" w:cstheme="minorHAnsi"/>
          <w:color w:val="000000" w:themeColor="text1"/>
          <w:lang w:eastAsia="en-GB"/>
        </w:rPr>
        <w:t xml:space="preserve">health </w:t>
      </w:r>
      <w:proofErr w:type="gramStart"/>
      <w:r w:rsidRPr="00402063">
        <w:rPr>
          <w:rFonts w:eastAsia="Times New Roman" w:cstheme="minorHAnsi"/>
          <w:color w:val="000000" w:themeColor="text1"/>
          <w:lang w:eastAsia="en-GB"/>
        </w:rPr>
        <w:t>will be kept</w:t>
      </w:r>
      <w:proofErr w:type="gramEnd"/>
      <w:r w:rsidRPr="00402063">
        <w:rPr>
          <w:rFonts w:eastAsia="Times New Roman" w:cstheme="minorHAnsi"/>
          <w:color w:val="000000" w:themeColor="text1"/>
          <w:lang w:eastAsia="en-GB"/>
        </w:rPr>
        <w:t xml:space="preserve"> private. The only people allowed to look at the information will be the doctors who are running the study, the staff at the </w:t>
      </w:r>
      <w:proofErr w:type="gramStart"/>
      <w:r w:rsidR="00033D88" w:rsidRPr="00402063">
        <w:rPr>
          <w:rFonts w:eastAsia="Times New Roman" w:cstheme="minorHAnsi"/>
          <w:color w:val="000000" w:themeColor="text1"/>
          <w:lang w:eastAsia="en-GB"/>
        </w:rPr>
        <w:t>study coordinating</w:t>
      </w:r>
      <w:proofErr w:type="gramEnd"/>
      <w:r w:rsidR="00033D88" w:rsidRPr="00402063">
        <w:rPr>
          <w:rFonts w:eastAsia="Times New Roman" w:cstheme="minorHAnsi"/>
          <w:color w:val="000000" w:themeColor="text1"/>
          <w:lang w:eastAsia="en-GB"/>
        </w:rPr>
        <w:t xml:space="preserve"> centre</w:t>
      </w:r>
      <w:r w:rsidR="004E031F" w:rsidRPr="00402063">
        <w:rPr>
          <w:rFonts w:eastAsia="Times New Roman" w:cstheme="minorHAnsi"/>
          <w:color w:val="000000" w:themeColor="text1"/>
          <w:lang w:eastAsia="en-GB"/>
        </w:rPr>
        <w:t>,</w:t>
      </w:r>
      <w:r w:rsidRPr="00402063">
        <w:rPr>
          <w:rFonts w:eastAsia="Times New Roman" w:cstheme="minorHAnsi"/>
          <w:color w:val="000000" w:themeColor="text1"/>
          <w:lang w:eastAsia="en-GB"/>
        </w:rPr>
        <w:t xml:space="preserve"> and the regulatory authorities who check that the study is being carried out correctly. </w:t>
      </w:r>
      <w:r w:rsidR="00AC5D2A" w:rsidRPr="00402063">
        <w:rPr>
          <w:rFonts w:eastAsia="Times New Roman" w:cstheme="minorHAnsi"/>
          <w:color w:val="000000" w:themeColor="text1"/>
          <w:lang w:eastAsia="en-GB"/>
        </w:rPr>
        <w:t>A privacy notice is on the study website.</w:t>
      </w:r>
    </w:p>
    <w:p w14:paraId="6FA4F94B" w14:textId="77777777" w:rsidR="004E031F" w:rsidRPr="00402063" w:rsidRDefault="00FB07C4" w:rsidP="000F14AC">
      <w:pPr>
        <w:spacing w:after="120" w:line="240" w:lineRule="auto"/>
        <w:rPr>
          <w:rFonts w:eastAsia="Times New Roman" w:cstheme="minorHAnsi"/>
          <w:b/>
          <w:bCs/>
          <w:color w:val="000000" w:themeColor="text1"/>
          <w:lang w:eastAsia="en-GB"/>
        </w:rPr>
      </w:pPr>
      <w:r w:rsidRPr="00402063">
        <w:rPr>
          <w:rFonts w:eastAsia="Times New Roman" w:cstheme="minorHAnsi"/>
          <w:b/>
          <w:bCs/>
          <w:color w:val="000000" w:themeColor="text1"/>
          <w:lang w:eastAsia="en-GB"/>
        </w:rPr>
        <w:t xml:space="preserve">11) </w:t>
      </w:r>
      <w:r w:rsidR="004E031F" w:rsidRPr="00402063">
        <w:rPr>
          <w:rFonts w:eastAsia="Times New Roman" w:cstheme="minorHAnsi"/>
          <w:b/>
          <w:bCs/>
          <w:color w:val="000000" w:themeColor="text1"/>
          <w:lang w:eastAsia="en-GB"/>
        </w:rPr>
        <w:t>Do I have to take part?</w:t>
      </w:r>
    </w:p>
    <w:p w14:paraId="26FCA483" w14:textId="381DB029" w:rsidR="004E031F" w:rsidRPr="00402063" w:rsidRDefault="004E031F" w:rsidP="00BF4001">
      <w:pPr>
        <w:spacing w:after="24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Joining the study is voluntary. Your decision whether to take part will not affect the care you receive at this hospital. </w:t>
      </w:r>
    </w:p>
    <w:p w14:paraId="45400F94" w14:textId="77777777" w:rsidR="004E031F" w:rsidRPr="00402063" w:rsidRDefault="004E031F" w:rsidP="000F14AC">
      <w:pPr>
        <w:spacing w:after="120" w:line="240" w:lineRule="auto"/>
        <w:rPr>
          <w:rFonts w:eastAsia="Times New Roman" w:cstheme="minorHAnsi"/>
          <w:b/>
          <w:bCs/>
          <w:color w:val="000000" w:themeColor="text1"/>
          <w:lang w:eastAsia="en-GB"/>
        </w:rPr>
      </w:pPr>
      <w:proofErr w:type="gramStart"/>
      <w:r w:rsidRPr="00402063">
        <w:rPr>
          <w:rFonts w:eastAsia="Times New Roman" w:cstheme="minorHAnsi"/>
          <w:b/>
          <w:bCs/>
          <w:color w:val="000000" w:themeColor="text1"/>
          <w:lang w:eastAsia="en-GB"/>
        </w:rPr>
        <w:t>12) Are there any financial costs or payments?</w:t>
      </w:r>
      <w:proofErr w:type="gramEnd"/>
    </w:p>
    <w:p w14:paraId="45A28060" w14:textId="65FBD747" w:rsidR="004E031F" w:rsidRPr="00402063" w:rsidRDefault="004E031F" w:rsidP="00BF4001">
      <w:pPr>
        <w:spacing w:after="240" w:line="240" w:lineRule="auto"/>
        <w:rPr>
          <w:rFonts w:eastAsia="Times New Roman" w:cstheme="minorHAnsi"/>
          <w:bCs/>
          <w:color w:val="000000" w:themeColor="text1"/>
          <w:lang w:eastAsia="en-GB"/>
        </w:rPr>
      </w:pPr>
      <w:r w:rsidRPr="00402063">
        <w:rPr>
          <w:rFonts w:eastAsia="Times New Roman" w:cstheme="minorHAnsi"/>
          <w:bCs/>
          <w:color w:val="000000" w:themeColor="text1"/>
          <w:lang w:eastAsia="en-GB"/>
        </w:rPr>
        <w:t xml:space="preserve">All trial treatments will be free. Neither you nor your medical staff </w:t>
      </w:r>
      <w:proofErr w:type="gramStart"/>
      <w:r w:rsidRPr="00402063">
        <w:rPr>
          <w:rFonts w:eastAsia="Times New Roman" w:cstheme="minorHAnsi"/>
          <w:bCs/>
          <w:color w:val="000000" w:themeColor="text1"/>
          <w:lang w:eastAsia="en-GB"/>
        </w:rPr>
        <w:t>will be paid</w:t>
      </w:r>
      <w:proofErr w:type="gramEnd"/>
      <w:r w:rsidRPr="00402063">
        <w:rPr>
          <w:rFonts w:eastAsia="Times New Roman" w:cstheme="minorHAnsi"/>
          <w:bCs/>
          <w:color w:val="000000" w:themeColor="text1"/>
          <w:lang w:eastAsia="en-GB"/>
        </w:rPr>
        <w:t xml:space="preserve"> for your participation in this study.</w:t>
      </w:r>
    </w:p>
    <w:p w14:paraId="0623B407" w14:textId="77777777" w:rsidR="00FB07C4" w:rsidRPr="00402063" w:rsidRDefault="00C82C2A" w:rsidP="000F14AC">
      <w:pPr>
        <w:spacing w:after="120" w:line="240" w:lineRule="auto"/>
        <w:rPr>
          <w:rFonts w:eastAsia="Times New Roman" w:cstheme="minorHAnsi"/>
          <w:color w:val="000000" w:themeColor="text1"/>
          <w:lang w:eastAsia="en-GB"/>
        </w:rPr>
      </w:pPr>
      <w:r w:rsidRPr="00402063">
        <w:rPr>
          <w:rFonts w:eastAsia="Times New Roman" w:cstheme="minorHAnsi"/>
          <w:b/>
          <w:bCs/>
          <w:color w:val="000000" w:themeColor="text1"/>
          <w:lang w:eastAsia="en-GB"/>
        </w:rPr>
        <w:t xml:space="preserve">13) </w:t>
      </w:r>
      <w:r w:rsidR="00FB07C4" w:rsidRPr="00402063">
        <w:rPr>
          <w:rFonts w:eastAsia="Times New Roman" w:cstheme="minorHAnsi"/>
          <w:b/>
          <w:bCs/>
          <w:color w:val="000000" w:themeColor="text1"/>
          <w:lang w:eastAsia="en-GB"/>
        </w:rPr>
        <w:t xml:space="preserve">What else </w:t>
      </w:r>
      <w:r w:rsidRPr="00402063">
        <w:rPr>
          <w:rFonts w:eastAsia="Times New Roman" w:cstheme="minorHAnsi"/>
          <w:b/>
          <w:bCs/>
          <w:color w:val="000000" w:themeColor="text1"/>
          <w:lang w:eastAsia="en-GB"/>
        </w:rPr>
        <w:t>can you tell me</w:t>
      </w:r>
      <w:r w:rsidR="00FB07C4" w:rsidRPr="00402063">
        <w:rPr>
          <w:rFonts w:eastAsia="Times New Roman" w:cstheme="minorHAnsi"/>
          <w:b/>
          <w:bCs/>
          <w:color w:val="000000" w:themeColor="text1"/>
          <w:lang w:eastAsia="en-GB"/>
        </w:rPr>
        <w:t>?</w:t>
      </w:r>
    </w:p>
    <w:p w14:paraId="1DED6A4D" w14:textId="2AB1187F" w:rsidR="004B7B19" w:rsidRPr="002225B4" w:rsidRDefault="00FB07C4" w:rsidP="005C1526">
      <w:pPr>
        <w:spacing w:line="240" w:lineRule="auto"/>
        <w:rPr>
          <w:rFonts w:cstheme="minorHAnsi"/>
        </w:rPr>
      </w:pPr>
      <w:proofErr w:type="gramStart"/>
      <w:r w:rsidRPr="00402063">
        <w:rPr>
          <w:rFonts w:eastAsia="Times New Roman" w:cstheme="minorHAnsi"/>
          <w:color w:val="000000" w:themeColor="text1"/>
          <w:lang w:eastAsia="en-GB"/>
        </w:rPr>
        <w:t xml:space="preserve">The study is funded by </w:t>
      </w:r>
      <w:r w:rsidR="002225B4" w:rsidRPr="00402063">
        <w:rPr>
          <w:rFonts w:eastAsia="Times New Roman" w:cstheme="minorHAnsi"/>
          <w:color w:val="000000" w:themeColor="text1"/>
          <w:lang w:eastAsia="en-GB"/>
        </w:rPr>
        <w:t>UK Research and Innovation and the National Institute</w:t>
      </w:r>
      <w:proofErr w:type="gramEnd"/>
      <w:r w:rsidR="002225B4" w:rsidRPr="00402063">
        <w:rPr>
          <w:rFonts w:eastAsia="Times New Roman" w:cstheme="minorHAnsi"/>
          <w:color w:val="000000" w:themeColor="text1"/>
          <w:lang w:eastAsia="en-GB"/>
        </w:rPr>
        <w:t xml:space="preserve"> for Health Research</w:t>
      </w:r>
      <w:r w:rsidRPr="00402063">
        <w:rPr>
          <w:rFonts w:eastAsia="Times New Roman" w:cstheme="minorHAnsi"/>
          <w:color w:val="000000" w:themeColor="text1"/>
          <w:lang w:eastAsia="en-GB"/>
        </w:rPr>
        <w:t xml:space="preserve">, not the makers of </w:t>
      </w:r>
      <w:r w:rsidR="00155AEA" w:rsidRPr="00402063">
        <w:rPr>
          <w:rFonts w:eastAsia="Times New Roman" w:cstheme="minorHAnsi"/>
          <w:color w:val="000000" w:themeColor="text1"/>
          <w:lang w:eastAsia="en-GB"/>
        </w:rPr>
        <w:t>any of the study treatments</w:t>
      </w:r>
      <w:r w:rsidRPr="00402063">
        <w:rPr>
          <w:rFonts w:eastAsia="Times New Roman" w:cstheme="minorHAnsi"/>
          <w:color w:val="000000" w:themeColor="text1"/>
          <w:lang w:eastAsia="en-GB"/>
        </w:rPr>
        <w:t>.</w:t>
      </w:r>
      <w:r w:rsidR="004F0EC6" w:rsidRPr="00402063">
        <w:rPr>
          <w:rFonts w:eastAsia="Times New Roman" w:cstheme="minorHAnsi"/>
          <w:color w:val="000000" w:themeColor="text1"/>
          <w:lang w:eastAsia="en-GB"/>
        </w:rPr>
        <w:t xml:space="preserve"> </w:t>
      </w:r>
      <w:r w:rsidRPr="00402063">
        <w:rPr>
          <w:rFonts w:eastAsia="Times New Roman" w:cstheme="minorHAnsi"/>
          <w:color w:val="000000" w:themeColor="text1"/>
          <w:lang w:eastAsia="en-GB"/>
        </w:rPr>
        <w:t>If we find out any new information that might affect your decision to stay in the study, we will give it to you.</w:t>
      </w:r>
      <w:r w:rsidR="005C1526" w:rsidRPr="00402063">
        <w:rPr>
          <w:rFonts w:eastAsia="Times New Roman" w:cstheme="minorHAnsi"/>
          <w:color w:val="000000" w:themeColor="text1"/>
          <w:lang w:eastAsia="en-GB"/>
        </w:rPr>
        <w:t xml:space="preserve"> </w:t>
      </w:r>
      <w:r w:rsidR="007B165F" w:rsidRPr="00402063">
        <w:rPr>
          <w:rFonts w:eastAsia="Times New Roman" w:cstheme="minorHAnsi"/>
          <w:color w:val="000000" w:themeColor="text1"/>
          <w:lang w:eastAsia="en-GB"/>
        </w:rPr>
        <w:t xml:space="preserve">The University of Oxford, as Sponsor, has appropriate insurance in place in the unlikely event that you suffer any harm as a direct consequence of your participation in this study. NHS indemnity operates in respect of the clinical treatment that </w:t>
      </w:r>
      <w:proofErr w:type="gramStart"/>
      <w:r w:rsidR="007B165F" w:rsidRPr="00402063">
        <w:rPr>
          <w:rFonts w:eastAsia="Times New Roman" w:cstheme="minorHAnsi"/>
          <w:color w:val="000000" w:themeColor="text1"/>
          <w:lang w:eastAsia="en-GB"/>
        </w:rPr>
        <w:t>is provided</w:t>
      </w:r>
      <w:proofErr w:type="gramEnd"/>
      <w:r w:rsidR="007B165F" w:rsidRPr="00402063">
        <w:rPr>
          <w:rFonts w:eastAsia="Times New Roman" w:cstheme="minorHAnsi"/>
          <w:color w:val="000000" w:themeColor="text1"/>
          <w:lang w:eastAsia="en-GB"/>
        </w:rPr>
        <w:t>.</w:t>
      </w:r>
    </w:p>
    <w:sectPr w:rsidR="004B7B19" w:rsidRPr="002225B4" w:rsidSect="00033D88">
      <w:footerReference w:type="default" r:id="rId9"/>
      <w:pgSz w:w="11906" w:h="16838"/>
      <w:pgMar w:top="720" w:right="720" w:bottom="720" w:left="720"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74EF379" w16cid:durableId="222094F5"/>
  <w16cid:commentId w16cid:paraId="33C2F1D4" w16cid:durableId="222098CE"/>
  <w16cid:commentId w16cid:paraId="74EA5346" w16cid:durableId="222094F6"/>
  <w16cid:commentId w16cid:paraId="2359FBFB" w16cid:durableId="222094F7"/>
  <w16cid:commentId w16cid:paraId="75B4039C" w16cid:durableId="222094F8"/>
  <w16cid:commentId w16cid:paraId="1D36EC5B" w16cid:durableId="222094F9"/>
  <w16cid:commentId w16cid:paraId="6A342A57" w16cid:durableId="222094FA"/>
  <w16cid:commentId w16cid:paraId="226CE8C9" w16cid:durableId="222094FB"/>
  <w16cid:commentId w16cid:paraId="47701FE1" w16cid:durableId="222094FC"/>
  <w16cid:commentId w16cid:paraId="2C517301" w16cid:durableId="222094FD"/>
  <w16cid:commentId w16cid:paraId="2205DFC5" w16cid:durableId="222094F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D56950" w14:textId="77777777" w:rsidR="002515D5" w:rsidRDefault="002515D5" w:rsidP="00402791">
      <w:pPr>
        <w:spacing w:after="0" w:line="240" w:lineRule="auto"/>
      </w:pPr>
      <w:r>
        <w:separator/>
      </w:r>
    </w:p>
  </w:endnote>
  <w:endnote w:type="continuationSeparator" w:id="0">
    <w:p w14:paraId="6D479E88" w14:textId="77777777" w:rsidR="002515D5" w:rsidRDefault="002515D5" w:rsidP="004027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EAEA7" w14:textId="4A4C33B9" w:rsidR="000F14AC" w:rsidRDefault="000F14AC">
    <w:pPr>
      <w:pStyle w:val="Footer"/>
    </w:pPr>
    <w:r>
      <w:t>RECOVERY trial ICF/PIL V</w:t>
    </w:r>
    <w:ins w:id="28" w:author="Martin Landray" w:date="2020-03-21T08:02:00Z">
      <w:r w:rsidR="00475B52">
        <w:t>2.0</w:t>
      </w:r>
    </w:ins>
    <w:del w:id="29" w:author="Martin Landray" w:date="2020-03-21T08:02:00Z">
      <w:r w:rsidDel="00475B52">
        <w:delText>1.</w:delText>
      </w:r>
      <w:r w:rsidR="002D30E1" w:rsidDel="00475B52">
        <w:delText>4</w:delText>
      </w:r>
    </w:del>
    <w:r w:rsidR="002D30E1">
      <w:t xml:space="preserve"> </w:t>
    </w:r>
    <w:ins w:id="30" w:author="Martin Landray" w:date="2020-03-21T08:02:00Z">
      <w:r w:rsidR="00475B52">
        <w:t>2</w:t>
      </w:r>
      <w:del w:id="31" w:author="Richard Haynes" w:date="2020-03-23T17:33:00Z">
        <w:r w:rsidR="00475B52" w:rsidDel="00DC4601">
          <w:delText>0</w:delText>
        </w:r>
      </w:del>
    </w:ins>
    <w:ins w:id="32" w:author="Richard Haynes" w:date="2020-03-23T17:33:00Z">
      <w:r w:rsidR="00DC4601">
        <w:t>3</w:t>
      </w:r>
    </w:ins>
    <w:del w:id="33" w:author="Martin Landray" w:date="2020-03-21T08:02:00Z">
      <w:r w:rsidDel="00475B52">
        <w:delText>17</w:delText>
      </w:r>
    </w:del>
    <w:r>
      <w:t xml:space="preserve">-Mar-2020      </w:t>
    </w:r>
    <w:r>
      <w:tab/>
      <w:t xml:space="preserve">IRAS 281712    </w:t>
    </w:r>
    <w:r>
      <w:tab/>
    </w:r>
    <w:r w:rsidRPr="005C1526">
      <w:t>REC Ref 20</w:t>
    </w:r>
    <w:r>
      <w:t>/EE/0101</w:t>
    </w:r>
  </w:p>
  <w:p w14:paraId="15DCB5E1" w14:textId="03A3AD97" w:rsidR="000F14AC" w:rsidRDefault="00DC4601">
    <w:pPr>
      <w:pStyle w:val="Footer"/>
    </w:pPr>
    <w:sdt>
      <w:sdtPr>
        <w:id w:val="-1727514511"/>
        <w:docPartObj>
          <w:docPartGallery w:val="Page Numbers (Bottom of Page)"/>
          <w:docPartUnique/>
        </w:docPartObj>
      </w:sdtPr>
      <w:sdtEndPr/>
      <w:sdtContent>
        <w:sdt>
          <w:sdtPr>
            <w:id w:val="-1705238520"/>
            <w:docPartObj>
              <w:docPartGallery w:val="Page Numbers (Top of Page)"/>
              <w:docPartUnique/>
            </w:docPartObj>
          </w:sdtPr>
          <w:sdtEndPr/>
          <w:sdtContent>
            <w:r w:rsidR="000F14AC">
              <w:t xml:space="preserve">Page </w:t>
            </w:r>
            <w:r w:rsidR="000F14AC">
              <w:rPr>
                <w:b/>
                <w:bCs/>
                <w:sz w:val="24"/>
                <w:szCs w:val="24"/>
              </w:rPr>
              <w:fldChar w:fldCharType="begin"/>
            </w:r>
            <w:r w:rsidR="000F14AC">
              <w:rPr>
                <w:b/>
                <w:bCs/>
              </w:rPr>
              <w:instrText xml:space="preserve"> PAGE </w:instrText>
            </w:r>
            <w:r w:rsidR="000F14AC">
              <w:rPr>
                <w:b/>
                <w:bCs/>
                <w:sz w:val="24"/>
                <w:szCs w:val="24"/>
              </w:rPr>
              <w:fldChar w:fldCharType="separate"/>
            </w:r>
            <w:r>
              <w:rPr>
                <w:b/>
                <w:bCs/>
                <w:noProof/>
              </w:rPr>
              <w:t>5</w:t>
            </w:r>
            <w:r w:rsidR="000F14AC">
              <w:rPr>
                <w:b/>
                <w:bCs/>
                <w:sz w:val="24"/>
                <w:szCs w:val="24"/>
              </w:rPr>
              <w:fldChar w:fldCharType="end"/>
            </w:r>
            <w:r w:rsidR="000F14AC">
              <w:t xml:space="preserve"> of </w:t>
            </w:r>
            <w:r w:rsidR="000F14AC">
              <w:rPr>
                <w:b/>
                <w:bCs/>
                <w:sz w:val="24"/>
                <w:szCs w:val="24"/>
              </w:rPr>
              <w:fldChar w:fldCharType="begin"/>
            </w:r>
            <w:r w:rsidR="000F14AC">
              <w:rPr>
                <w:b/>
                <w:bCs/>
              </w:rPr>
              <w:instrText xml:space="preserve"> NUMPAGES  </w:instrText>
            </w:r>
            <w:r w:rsidR="000F14AC">
              <w:rPr>
                <w:b/>
                <w:bCs/>
                <w:sz w:val="24"/>
                <w:szCs w:val="24"/>
              </w:rPr>
              <w:fldChar w:fldCharType="separate"/>
            </w:r>
            <w:r>
              <w:rPr>
                <w:b/>
                <w:bCs/>
                <w:noProof/>
              </w:rPr>
              <w:t>5</w:t>
            </w:r>
            <w:r w:rsidR="000F14AC">
              <w:rPr>
                <w:b/>
                <w:bCs/>
                <w:sz w:val="24"/>
                <w:szCs w:val="24"/>
              </w:rPr>
              <w:fldChar w:fldCharType="end"/>
            </w:r>
          </w:sdtContent>
        </w:sdt>
      </w:sdtContent>
    </w:sdt>
  </w:p>
  <w:p w14:paraId="670586E0" w14:textId="77777777" w:rsidR="00402791" w:rsidRDefault="004027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D95E38" w14:textId="77777777" w:rsidR="002515D5" w:rsidRDefault="002515D5" w:rsidP="00402791">
      <w:pPr>
        <w:spacing w:after="0" w:line="240" w:lineRule="auto"/>
      </w:pPr>
      <w:r>
        <w:separator/>
      </w:r>
    </w:p>
  </w:footnote>
  <w:footnote w:type="continuationSeparator" w:id="0">
    <w:p w14:paraId="0E389A73" w14:textId="77777777" w:rsidR="002515D5" w:rsidRDefault="002515D5" w:rsidP="004027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E6CF2"/>
    <w:multiLevelType w:val="multilevel"/>
    <w:tmpl w:val="BD5859B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09B2174C"/>
    <w:multiLevelType w:val="multilevel"/>
    <w:tmpl w:val="F9224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546177F"/>
    <w:multiLevelType w:val="hybridMultilevel"/>
    <w:tmpl w:val="AA98F2E2"/>
    <w:lvl w:ilvl="0" w:tplc="08090005">
      <w:start w:val="1"/>
      <w:numFmt w:val="bullet"/>
      <w:lvlText w:val=""/>
      <w:lvlJc w:val="left"/>
      <w:pPr>
        <w:tabs>
          <w:tab w:val="num" w:pos="0"/>
        </w:tabs>
        <w:ind w:left="0" w:hanging="360"/>
      </w:pPr>
      <w:rPr>
        <w:rFonts w:ascii="Wingdings" w:hAnsi="Wingding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num w:numId="1">
    <w:abstractNumId w:val="1"/>
  </w:num>
  <w:num w:numId="2">
    <w:abstractNumId w:val="0"/>
  </w:num>
  <w:num w:numId="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eter Horby">
    <w15:presenceInfo w15:providerId="AD" w15:userId="S::peter.horby@oxforduni.onmicrosoft.com::b01fc82f-be0b-4b8e-ad7a-b83b3a15cd3c"/>
  </w15:person>
  <w15:person w15:author="Richard Haynes">
    <w15:presenceInfo w15:providerId="AD" w15:userId="S-1-5-21-944046252-2799899743-1142484129-29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7C4"/>
    <w:rsid w:val="0000249F"/>
    <w:rsid w:val="00033D88"/>
    <w:rsid w:val="000B046D"/>
    <w:rsid w:val="000C3EC6"/>
    <w:rsid w:val="000E4E3D"/>
    <w:rsid w:val="000F14AC"/>
    <w:rsid w:val="00121BE6"/>
    <w:rsid w:val="001442D9"/>
    <w:rsid w:val="00155AEA"/>
    <w:rsid w:val="001575C0"/>
    <w:rsid w:val="00181EAC"/>
    <w:rsid w:val="001E71FE"/>
    <w:rsid w:val="002225B4"/>
    <w:rsid w:val="00232BA1"/>
    <w:rsid w:val="002515D5"/>
    <w:rsid w:val="00271BE5"/>
    <w:rsid w:val="00290AA5"/>
    <w:rsid w:val="00291EE5"/>
    <w:rsid w:val="002C37A8"/>
    <w:rsid w:val="002D30E1"/>
    <w:rsid w:val="002E0B4E"/>
    <w:rsid w:val="00341F8F"/>
    <w:rsid w:val="00383830"/>
    <w:rsid w:val="003B0623"/>
    <w:rsid w:val="003D6924"/>
    <w:rsid w:val="003F41C1"/>
    <w:rsid w:val="00402063"/>
    <w:rsid w:val="00402791"/>
    <w:rsid w:val="00436CB0"/>
    <w:rsid w:val="00475B52"/>
    <w:rsid w:val="004A76B8"/>
    <w:rsid w:val="004B7B19"/>
    <w:rsid w:val="004D404A"/>
    <w:rsid w:val="004E031F"/>
    <w:rsid w:val="004E7228"/>
    <w:rsid w:val="004F0EC6"/>
    <w:rsid w:val="005151A3"/>
    <w:rsid w:val="00516CFF"/>
    <w:rsid w:val="005C1526"/>
    <w:rsid w:val="005D001E"/>
    <w:rsid w:val="00680822"/>
    <w:rsid w:val="006A5733"/>
    <w:rsid w:val="00730ACF"/>
    <w:rsid w:val="007559D8"/>
    <w:rsid w:val="007B165F"/>
    <w:rsid w:val="007E79D7"/>
    <w:rsid w:val="008B0E65"/>
    <w:rsid w:val="008D739D"/>
    <w:rsid w:val="008E03BF"/>
    <w:rsid w:val="009676D2"/>
    <w:rsid w:val="009C4DD0"/>
    <w:rsid w:val="00A44C3B"/>
    <w:rsid w:val="00A64465"/>
    <w:rsid w:val="00A77396"/>
    <w:rsid w:val="00AC5D2A"/>
    <w:rsid w:val="00AF1DEE"/>
    <w:rsid w:val="00B11D80"/>
    <w:rsid w:val="00B55913"/>
    <w:rsid w:val="00B745F5"/>
    <w:rsid w:val="00B7765F"/>
    <w:rsid w:val="00BF4001"/>
    <w:rsid w:val="00C7423E"/>
    <w:rsid w:val="00C82C2A"/>
    <w:rsid w:val="00CB1F1C"/>
    <w:rsid w:val="00D0644F"/>
    <w:rsid w:val="00D217F2"/>
    <w:rsid w:val="00DC4601"/>
    <w:rsid w:val="00E532C7"/>
    <w:rsid w:val="00E672DC"/>
    <w:rsid w:val="00EA1398"/>
    <w:rsid w:val="00EA49B3"/>
    <w:rsid w:val="00FB07C4"/>
    <w:rsid w:val="00FC32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F1AA012"/>
  <w15:docId w15:val="{537B56F1-B728-4C47-BAB9-C97CBE782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B07C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C82C2A"/>
    <w:rPr>
      <w:sz w:val="16"/>
      <w:szCs w:val="16"/>
    </w:rPr>
  </w:style>
  <w:style w:type="paragraph" w:styleId="CommentText">
    <w:name w:val="annotation text"/>
    <w:basedOn w:val="Normal"/>
    <w:link w:val="CommentTextChar"/>
    <w:uiPriority w:val="99"/>
    <w:semiHidden/>
    <w:unhideWhenUsed/>
    <w:rsid w:val="00C82C2A"/>
    <w:pPr>
      <w:spacing w:line="240" w:lineRule="auto"/>
    </w:pPr>
    <w:rPr>
      <w:sz w:val="20"/>
      <w:szCs w:val="20"/>
    </w:rPr>
  </w:style>
  <w:style w:type="character" w:customStyle="1" w:styleId="CommentTextChar">
    <w:name w:val="Comment Text Char"/>
    <w:basedOn w:val="DefaultParagraphFont"/>
    <w:link w:val="CommentText"/>
    <w:uiPriority w:val="99"/>
    <w:semiHidden/>
    <w:rsid w:val="00C82C2A"/>
    <w:rPr>
      <w:sz w:val="20"/>
      <w:szCs w:val="20"/>
    </w:rPr>
  </w:style>
  <w:style w:type="paragraph" w:styleId="CommentSubject">
    <w:name w:val="annotation subject"/>
    <w:basedOn w:val="CommentText"/>
    <w:next w:val="CommentText"/>
    <w:link w:val="CommentSubjectChar"/>
    <w:uiPriority w:val="99"/>
    <w:semiHidden/>
    <w:unhideWhenUsed/>
    <w:rsid w:val="00C82C2A"/>
    <w:rPr>
      <w:b/>
      <w:bCs/>
    </w:rPr>
  </w:style>
  <w:style w:type="character" w:customStyle="1" w:styleId="CommentSubjectChar">
    <w:name w:val="Comment Subject Char"/>
    <w:basedOn w:val="CommentTextChar"/>
    <w:link w:val="CommentSubject"/>
    <w:uiPriority w:val="99"/>
    <w:semiHidden/>
    <w:rsid w:val="00C82C2A"/>
    <w:rPr>
      <w:b/>
      <w:bCs/>
      <w:sz w:val="20"/>
      <w:szCs w:val="20"/>
    </w:rPr>
  </w:style>
  <w:style w:type="paragraph" w:styleId="BalloonText">
    <w:name w:val="Balloon Text"/>
    <w:basedOn w:val="Normal"/>
    <w:link w:val="BalloonTextChar"/>
    <w:uiPriority w:val="99"/>
    <w:semiHidden/>
    <w:unhideWhenUsed/>
    <w:rsid w:val="00C82C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2C2A"/>
    <w:rPr>
      <w:rFonts w:ascii="Tahoma" w:hAnsi="Tahoma" w:cs="Tahoma"/>
      <w:sz w:val="16"/>
      <w:szCs w:val="16"/>
    </w:rPr>
  </w:style>
  <w:style w:type="paragraph" w:styleId="ListParagraph">
    <w:name w:val="List Paragraph"/>
    <w:basedOn w:val="Normal"/>
    <w:uiPriority w:val="34"/>
    <w:qFormat/>
    <w:rsid w:val="00033D88"/>
    <w:pPr>
      <w:ind w:left="720"/>
      <w:contextualSpacing/>
    </w:pPr>
  </w:style>
  <w:style w:type="paragraph" w:styleId="Header">
    <w:name w:val="header"/>
    <w:basedOn w:val="Normal"/>
    <w:link w:val="HeaderChar"/>
    <w:uiPriority w:val="99"/>
    <w:unhideWhenUsed/>
    <w:rsid w:val="004027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02791"/>
  </w:style>
  <w:style w:type="paragraph" w:styleId="Footer">
    <w:name w:val="footer"/>
    <w:basedOn w:val="Normal"/>
    <w:link w:val="FooterChar"/>
    <w:uiPriority w:val="99"/>
    <w:unhideWhenUsed/>
    <w:rsid w:val="004027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02791"/>
  </w:style>
  <w:style w:type="paragraph" w:styleId="Revision">
    <w:name w:val="Revision"/>
    <w:hidden/>
    <w:uiPriority w:val="99"/>
    <w:semiHidden/>
    <w:rsid w:val="003D6924"/>
    <w:pPr>
      <w:spacing w:after="0" w:line="240" w:lineRule="auto"/>
    </w:pPr>
  </w:style>
  <w:style w:type="table" w:styleId="TableGrid">
    <w:name w:val="Table Grid"/>
    <w:basedOn w:val="TableNormal"/>
    <w:uiPriority w:val="59"/>
    <w:rsid w:val="00A44C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75B5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0969366">
      <w:bodyDiv w:val="1"/>
      <w:marLeft w:val="0"/>
      <w:marRight w:val="0"/>
      <w:marTop w:val="0"/>
      <w:marBottom w:val="0"/>
      <w:divBdr>
        <w:top w:val="none" w:sz="0" w:space="0" w:color="auto"/>
        <w:left w:val="none" w:sz="0" w:space="0" w:color="auto"/>
        <w:bottom w:val="none" w:sz="0" w:space="0" w:color="auto"/>
        <w:right w:val="none" w:sz="0" w:space="0" w:color="auto"/>
      </w:divBdr>
    </w:div>
    <w:div w:id="1703629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microsoft.com/office/2016/09/relationships/commentsIds" Target="commentsIds.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5</Pages>
  <Words>1630</Words>
  <Characters>9296</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NDPH</Company>
  <LinksUpToDate>false</LinksUpToDate>
  <CharactersWithSpaces>10905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Haynes</dc:creator>
  <cp:lastModifiedBy>Richard Haynes</cp:lastModifiedBy>
  <cp:revision>5</cp:revision>
  <cp:lastPrinted>2020-03-17T21:47:00Z</cp:lastPrinted>
  <dcterms:created xsi:type="dcterms:W3CDTF">2020-03-21T13:35:00Z</dcterms:created>
  <dcterms:modified xsi:type="dcterms:W3CDTF">2020-03-23T17:34:00Z</dcterms:modified>
</cp:coreProperties>
</file>